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8D667" w14:textId="090BFD66" w:rsidR="00B7754B" w:rsidRDefault="00A1279F" w:rsidP="00446437">
      <w:pPr>
        <w:jc w:val="right"/>
      </w:pPr>
      <w:r>
        <w:t>Informacja prasowa</w:t>
      </w:r>
      <w:r w:rsidR="00CC18A3">
        <w:t xml:space="preserve"> CK ZAMEK</w:t>
      </w:r>
      <w:r>
        <w:t xml:space="preserve"> 9.02.2026</w:t>
      </w:r>
    </w:p>
    <w:p w14:paraId="6A95E5D6" w14:textId="77777777" w:rsidR="00B7754B" w:rsidRDefault="00A1279F">
      <w:pPr>
        <w:rPr>
          <w:b/>
          <w:bCs/>
          <w:sz w:val="28"/>
          <w:szCs w:val="28"/>
        </w:rPr>
      </w:pPr>
      <w:r>
        <w:rPr>
          <w:b/>
          <w:bCs/>
          <w:sz w:val="28"/>
          <w:szCs w:val="28"/>
        </w:rPr>
        <w:t>Centrum Kultury ZAMEK w Poznaniu ogłasza program na 2026 rok – sztuka, kultura i edukacja dla wszystkich</w:t>
      </w:r>
    </w:p>
    <w:p w14:paraId="139F3A55" w14:textId="77777777" w:rsidR="00B7754B" w:rsidRDefault="00B7754B"/>
    <w:p w14:paraId="5E8D7E75" w14:textId="3D3C9F7A" w:rsidR="00B7754B" w:rsidRDefault="00A1279F">
      <w:pPr>
        <w:rPr>
          <w:b/>
          <w:bCs/>
          <w:sz w:val="24"/>
          <w:szCs w:val="24"/>
        </w:rPr>
      </w:pPr>
      <w:r>
        <w:rPr>
          <w:b/>
          <w:bCs/>
          <w:sz w:val="24"/>
          <w:szCs w:val="24"/>
        </w:rPr>
        <w:t xml:space="preserve">Centrum Kultury ZAMEK w Poznaniu prezentuje program wydarzeń na rok 2026 – od festiwali filmowych i muzycznych, przez wystawy i literaturę, po programy edukacyjne i działania społeczne. Jak co roku, program kierowany jest do szerokiego grona </w:t>
      </w:r>
      <w:proofErr w:type="spellStart"/>
      <w:r>
        <w:rPr>
          <w:b/>
          <w:bCs/>
          <w:sz w:val="24"/>
          <w:szCs w:val="24"/>
        </w:rPr>
        <w:t>odbiorc</w:t>
      </w:r>
      <w:proofErr w:type="spellEnd"/>
      <w:r>
        <w:rPr>
          <w:b/>
          <w:bCs/>
          <w:sz w:val="24"/>
          <w:szCs w:val="24"/>
          <w:lang w:val="es-ES_tradnl"/>
        </w:rPr>
        <w:t>ó</w:t>
      </w:r>
      <w:r>
        <w:rPr>
          <w:b/>
          <w:bCs/>
          <w:sz w:val="24"/>
          <w:szCs w:val="24"/>
        </w:rPr>
        <w:t>w</w:t>
      </w:r>
      <w:r w:rsidR="00541502">
        <w:rPr>
          <w:b/>
          <w:bCs/>
          <w:sz w:val="24"/>
          <w:szCs w:val="24"/>
        </w:rPr>
        <w:t xml:space="preserve"> i odbiorczyń</w:t>
      </w:r>
      <w:r>
        <w:rPr>
          <w:b/>
          <w:bCs/>
          <w:sz w:val="24"/>
          <w:szCs w:val="24"/>
        </w:rPr>
        <w:t xml:space="preserve"> – dzieci, młodzieży, dorosłych</w:t>
      </w:r>
      <w:r w:rsidR="00541502">
        <w:rPr>
          <w:b/>
          <w:bCs/>
          <w:sz w:val="24"/>
          <w:szCs w:val="24"/>
        </w:rPr>
        <w:t xml:space="preserve">, </w:t>
      </w:r>
      <w:r>
        <w:rPr>
          <w:b/>
          <w:bCs/>
          <w:sz w:val="24"/>
          <w:szCs w:val="24"/>
        </w:rPr>
        <w:t>senior</w:t>
      </w:r>
      <w:r>
        <w:rPr>
          <w:b/>
          <w:bCs/>
          <w:sz w:val="24"/>
          <w:szCs w:val="24"/>
          <w:lang w:val="es-ES_tradnl"/>
        </w:rPr>
        <w:t>ó</w:t>
      </w:r>
      <w:r>
        <w:rPr>
          <w:b/>
          <w:bCs/>
          <w:sz w:val="24"/>
          <w:szCs w:val="24"/>
        </w:rPr>
        <w:t>w</w:t>
      </w:r>
      <w:r w:rsidR="00541502">
        <w:rPr>
          <w:b/>
          <w:bCs/>
          <w:sz w:val="24"/>
          <w:szCs w:val="24"/>
        </w:rPr>
        <w:t xml:space="preserve"> i seniorek</w:t>
      </w:r>
      <w:r>
        <w:rPr>
          <w:b/>
          <w:bCs/>
          <w:sz w:val="24"/>
          <w:szCs w:val="24"/>
        </w:rPr>
        <w:t>. Organizatorzy zapraszają do udziału w</w:t>
      </w:r>
      <w:r w:rsidR="00541502">
        <w:rPr>
          <w:b/>
          <w:bCs/>
          <w:sz w:val="24"/>
          <w:szCs w:val="24"/>
        </w:rPr>
        <w:t xml:space="preserve"> wielu wydarzeniach prezentowanych w</w:t>
      </w:r>
      <w:r>
        <w:rPr>
          <w:b/>
          <w:bCs/>
          <w:sz w:val="24"/>
          <w:szCs w:val="24"/>
        </w:rPr>
        <w:t xml:space="preserve"> bogatym i różnorodnym programie instytucji</w:t>
      </w:r>
      <w:r w:rsidR="00541502">
        <w:rPr>
          <w:b/>
          <w:bCs/>
          <w:sz w:val="24"/>
          <w:szCs w:val="24"/>
        </w:rPr>
        <w:t xml:space="preserve">, </w:t>
      </w:r>
      <w:r>
        <w:rPr>
          <w:b/>
          <w:bCs/>
          <w:sz w:val="24"/>
          <w:szCs w:val="24"/>
        </w:rPr>
        <w:t>za</w:t>
      </w:r>
      <w:r w:rsidR="00541502">
        <w:rPr>
          <w:b/>
          <w:bCs/>
          <w:sz w:val="24"/>
          <w:szCs w:val="24"/>
        </w:rPr>
        <w:t>chęcając</w:t>
      </w:r>
      <w:r>
        <w:rPr>
          <w:b/>
          <w:bCs/>
          <w:sz w:val="24"/>
          <w:szCs w:val="24"/>
        </w:rPr>
        <w:t xml:space="preserve"> gości i gościnie do spotkań z kulturą – codziennie i przez cały rok!</w:t>
      </w:r>
    </w:p>
    <w:p w14:paraId="75393574" w14:textId="77777777" w:rsidR="00B7754B" w:rsidRDefault="00B7754B"/>
    <w:p w14:paraId="2EC49303" w14:textId="77777777" w:rsidR="00B7754B" w:rsidRDefault="00A1279F">
      <w:r>
        <w:rPr>
          <w:b/>
          <w:bCs/>
          <w:sz w:val="24"/>
          <w:szCs w:val="24"/>
        </w:rPr>
        <w:t>Sztuczna inteligencja i malarskie zielniki</w:t>
      </w:r>
    </w:p>
    <w:p w14:paraId="464894E9" w14:textId="59BEEB14" w:rsidR="00B7754B" w:rsidRDefault="00A1279F">
      <w:pPr>
        <w:rPr>
          <w:sz w:val="24"/>
          <w:szCs w:val="24"/>
        </w:rPr>
      </w:pPr>
      <w:r>
        <w:rPr>
          <w:sz w:val="24"/>
          <w:szCs w:val="24"/>
        </w:rPr>
        <w:t xml:space="preserve">Sztuczna inteligencja to jeden z najważniejszych </w:t>
      </w:r>
      <w:r>
        <w:rPr>
          <w:sz w:val="24"/>
          <w:szCs w:val="24"/>
          <w:lang w:val="it-IT"/>
        </w:rPr>
        <w:t>temat</w:t>
      </w:r>
      <w:r>
        <w:rPr>
          <w:sz w:val="24"/>
          <w:szCs w:val="24"/>
          <w:lang w:val="es-ES_tradnl"/>
        </w:rPr>
        <w:t>ó</w:t>
      </w:r>
      <w:r>
        <w:rPr>
          <w:sz w:val="24"/>
          <w:szCs w:val="24"/>
        </w:rPr>
        <w:t>w ostatnich lat. Właśnie jej będzie poświęcona pierwsza z tegorocznych wystaw, czyli „</w:t>
      </w:r>
      <w:r w:rsidRPr="00446437">
        <w:rPr>
          <w:sz w:val="24"/>
          <w:szCs w:val="24"/>
        </w:rPr>
        <w:t xml:space="preserve">AI </w:t>
      </w:r>
      <w:r>
        <w:rPr>
          <w:sz w:val="24"/>
          <w:szCs w:val="24"/>
        </w:rPr>
        <w:t xml:space="preserve">– Algorytmy Iluzji”. Kuratorki Sylwia Szykowna i Aleksandra Kosior zachęcą do krytycznej refleksji nad sztuczną inteligencją jako fenomenem kultury i częścią większego społecznego porządku. Na wystawie dostępnej od 21 marca do 12 lipca 2026 roku będzie można zobaczyć prace międzynarodowego grona </w:t>
      </w:r>
      <w:proofErr w:type="spellStart"/>
      <w:r>
        <w:rPr>
          <w:sz w:val="24"/>
          <w:szCs w:val="24"/>
        </w:rPr>
        <w:t>artyst</w:t>
      </w:r>
      <w:proofErr w:type="spellEnd"/>
      <w:r>
        <w:rPr>
          <w:sz w:val="24"/>
          <w:szCs w:val="24"/>
          <w:lang w:val="es-ES_tradnl"/>
        </w:rPr>
        <w:t>ó</w:t>
      </w:r>
      <w:r>
        <w:rPr>
          <w:sz w:val="24"/>
          <w:szCs w:val="24"/>
        </w:rPr>
        <w:t xml:space="preserve">w i artystek tworzących w sztuce nowych </w:t>
      </w:r>
      <w:proofErr w:type="spellStart"/>
      <w:r>
        <w:rPr>
          <w:sz w:val="24"/>
          <w:szCs w:val="24"/>
        </w:rPr>
        <w:t>medi</w:t>
      </w:r>
      <w:proofErr w:type="spellEnd"/>
      <w:r>
        <w:rPr>
          <w:sz w:val="24"/>
          <w:szCs w:val="24"/>
          <w:lang w:val="es-ES_tradnl"/>
        </w:rPr>
        <w:t>ó</w:t>
      </w:r>
      <w:r>
        <w:rPr>
          <w:sz w:val="24"/>
          <w:szCs w:val="24"/>
        </w:rPr>
        <w:t xml:space="preserve">w. Zobaczymy między innymi prezentowaną na Biennale w Wenecji pracę </w:t>
      </w:r>
      <w:proofErr w:type="spellStart"/>
      <w:r>
        <w:rPr>
          <w:sz w:val="24"/>
          <w:szCs w:val="24"/>
        </w:rPr>
        <w:t>Kate</w:t>
      </w:r>
      <w:proofErr w:type="spellEnd"/>
      <w:r>
        <w:rPr>
          <w:sz w:val="24"/>
          <w:szCs w:val="24"/>
        </w:rPr>
        <w:t xml:space="preserve"> Crawford i </w:t>
      </w:r>
      <w:proofErr w:type="spellStart"/>
      <w:r>
        <w:rPr>
          <w:sz w:val="24"/>
          <w:szCs w:val="24"/>
        </w:rPr>
        <w:t>Vladana</w:t>
      </w:r>
      <w:proofErr w:type="spellEnd"/>
      <w:r>
        <w:rPr>
          <w:sz w:val="24"/>
          <w:szCs w:val="24"/>
        </w:rPr>
        <w:t xml:space="preserve"> Jokera pt. </w:t>
      </w:r>
      <w:r w:rsidR="00541502">
        <w:rPr>
          <w:sz w:val="24"/>
          <w:szCs w:val="24"/>
          <w:lang w:val="en-US"/>
        </w:rPr>
        <w:t>“</w:t>
      </w:r>
      <w:proofErr w:type="spellStart"/>
      <w:r>
        <w:rPr>
          <w:sz w:val="24"/>
          <w:szCs w:val="24"/>
        </w:rPr>
        <w:t>Calculating</w:t>
      </w:r>
      <w:proofErr w:type="spellEnd"/>
      <w:r>
        <w:rPr>
          <w:sz w:val="24"/>
          <w:szCs w:val="24"/>
        </w:rPr>
        <w:t xml:space="preserve"> Empires”.</w:t>
      </w:r>
    </w:p>
    <w:p w14:paraId="698578AC" w14:textId="77777777" w:rsidR="00B7754B" w:rsidRDefault="00A1279F">
      <w:pPr>
        <w:rPr>
          <w:sz w:val="24"/>
          <w:szCs w:val="24"/>
        </w:rPr>
      </w:pPr>
      <w:r>
        <w:rPr>
          <w:sz w:val="24"/>
          <w:szCs w:val="24"/>
        </w:rPr>
        <w:t>W drugiej połowie roku oddech od nowych technologii zapewni druga z wystaw pod tytułem „Zielnik jak świat. Natura w sztuce od XVII do XXI wieku” (</w:t>
      </w:r>
      <w:r w:rsidR="00541502">
        <w:rPr>
          <w:sz w:val="24"/>
          <w:szCs w:val="24"/>
        </w:rPr>
        <w:t xml:space="preserve">od </w:t>
      </w:r>
      <w:r>
        <w:rPr>
          <w:sz w:val="24"/>
          <w:szCs w:val="24"/>
        </w:rPr>
        <w:t xml:space="preserve">5 września do 6 grudnia 2026), podejmująca temat miejsca natury w sztuce i fenomenu jej przedstawiania. Wystawa zaprezentuje prace starych mistrzów europejskich, sztuki japońskiej oraz współczesnych </w:t>
      </w:r>
      <w:proofErr w:type="spellStart"/>
      <w:r>
        <w:rPr>
          <w:sz w:val="24"/>
          <w:szCs w:val="24"/>
        </w:rPr>
        <w:t>bioartystów</w:t>
      </w:r>
      <w:proofErr w:type="spellEnd"/>
      <w:r w:rsidR="00541502">
        <w:rPr>
          <w:sz w:val="24"/>
          <w:szCs w:val="24"/>
        </w:rPr>
        <w:t xml:space="preserve"> i </w:t>
      </w:r>
      <w:proofErr w:type="spellStart"/>
      <w:r w:rsidR="00541502">
        <w:rPr>
          <w:sz w:val="24"/>
          <w:szCs w:val="24"/>
        </w:rPr>
        <w:t>bioartystek</w:t>
      </w:r>
      <w:proofErr w:type="spellEnd"/>
      <w:r>
        <w:rPr>
          <w:sz w:val="24"/>
          <w:szCs w:val="24"/>
        </w:rPr>
        <w:t xml:space="preserve">. Nie zabraknie takich nazwisk, jak Maria </w:t>
      </w:r>
      <w:proofErr w:type="spellStart"/>
      <w:r>
        <w:rPr>
          <w:sz w:val="24"/>
          <w:szCs w:val="24"/>
        </w:rPr>
        <w:t>Sibylla</w:t>
      </w:r>
      <w:proofErr w:type="spellEnd"/>
      <w:r>
        <w:rPr>
          <w:sz w:val="24"/>
          <w:szCs w:val="24"/>
        </w:rPr>
        <w:t xml:space="preserve"> </w:t>
      </w:r>
      <w:proofErr w:type="spellStart"/>
      <w:r>
        <w:rPr>
          <w:sz w:val="24"/>
          <w:szCs w:val="24"/>
        </w:rPr>
        <w:t>Merian</w:t>
      </w:r>
      <w:proofErr w:type="spellEnd"/>
      <w:r>
        <w:rPr>
          <w:sz w:val="24"/>
          <w:szCs w:val="24"/>
        </w:rPr>
        <w:t xml:space="preserve"> (1647–</w:t>
      </w:r>
      <w:r w:rsidRPr="00446437">
        <w:rPr>
          <w:sz w:val="24"/>
          <w:szCs w:val="24"/>
        </w:rPr>
        <w:t xml:space="preserve">1717), </w:t>
      </w:r>
      <w:proofErr w:type="spellStart"/>
      <w:r w:rsidRPr="00446437">
        <w:rPr>
          <w:sz w:val="24"/>
          <w:szCs w:val="24"/>
        </w:rPr>
        <w:t>Elisabeth</w:t>
      </w:r>
      <w:proofErr w:type="spellEnd"/>
      <w:r w:rsidRPr="00446437">
        <w:rPr>
          <w:sz w:val="24"/>
          <w:szCs w:val="24"/>
        </w:rPr>
        <w:t xml:space="preserve"> </w:t>
      </w:r>
      <w:proofErr w:type="spellStart"/>
      <w:r w:rsidRPr="00446437">
        <w:rPr>
          <w:sz w:val="24"/>
          <w:szCs w:val="24"/>
        </w:rPr>
        <w:t>Blackwell</w:t>
      </w:r>
      <w:proofErr w:type="spellEnd"/>
      <w:r w:rsidRPr="00446437">
        <w:rPr>
          <w:sz w:val="24"/>
          <w:szCs w:val="24"/>
        </w:rPr>
        <w:t xml:space="preserve"> (1707</w:t>
      </w:r>
      <w:r>
        <w:rPr>
          <w:sz w:val="24"/>
          <w:szCs w:val="24"/>
        </w:rPr>
        <w:t>–1758), Julian Fałat (1853–1929), Leon Wyczółkowski (1852–1936), Stanisław Wyspiański (1869–</w:t>
      </w:r>
      <w:r>
        <w:rPr>
          <w:sz w:val="24"/>
          <w:szCs w:val="24"/>
          <w:lang w:val="de-DE"/>
        </w:rPr>
        <w:t xml:space="preserve">1907) i Watanabe </w:t>
      </w:r>
      <w:proofErr w:type="spellStart"/>
      <w:r>
        <w:rPr>
          <w:sz w:val="24"/>
          <w:szCs w:val="24"/>
          <w:lang w:val="de-DE"/>
        </w:rPr>
        <w:t>Seitei</w:t>
      </w:r>
      <w:proofErr w:type="spellEnd"/>
      <w:r>
        <w:rPr>
          <w:sz w:val="24"/>
          <w:szCs w:val="24"/>
          <w:lang w:val="de-DE"/>
        </w:rPr>
        <w:t xml:space="preserve"> (1851</w:t>
      </w:r>
      <w:r>
        <w:rPr>
          <w:sz w:val="24"/>
          <w:szCs w:val="24"/>
        </w:rPr>
        <w:t xml:space="preserve">–1918). </w:t>
      </w:r>
    </w:p>
    <w:p w14:paraId="40734A02" w14:textId="0C4D3D5A" w:rsidR="00B7754B" w:rsidRDefault="00A1279F">
      <w:pPr>
        <w:rPr>
          <w:sz w:val="24"/>
          <w:szCs w:val="24"/>
        </w:rPr>
      </w:pPr>
      <w:r>
        <w:rPr>
          <w:sz w:val="24"/>
          <w:szCs w:val="24"/>
        </w:rPr>
        <w:t>Już teraz można oglądać zdjęcia Anny Kędziory w ramach wystawy „</w:t>
      </w:r>
      <w:r>
        <w:rPr>
          <w:sz w:val="24"/>
          <w:szCs w:val="24"/>
          <w:lang w:val="nl-NL"/>
        </w:rPr>
        <w:t>Gabinet</w:t>
      </w:r>
      <w:r>
        <w:rPr>
          <w:sz w:val="24"/>
          <w:szCs w:val="24"/>
        </w:rPr>
        <w:t xml:space="preserve">” organizowanej w Galerii Fotografii </w:t>
      </w:r>
      <w:proofErr w:type="spellStart"/>
      <w:r w:rsidR="00541502">
        <w:rPr>
          <w:sz w:val="24"/>
          <w:szCs w:val="24"/>
        </w:rPr>
        <w:t>pf</w:t>
      </w:r>
      <w:proofErr w:type="spellEnd"/>
      <w:r>
        <w:rPr>
          <w:sz w:val="24"/>
          <w:szCs w:val="24"/>
        </w:rPr>
        <w:t xml:space="preserve">. Wystawa jest fotograficznym studium nad poniemiecką kolekcją </w:t>
      </w:r>
      <w:r>
        <w:rPr>
          <w:sz w:val="24"/>
          <w:szCs w:val="24"/>
          <w:lang w:val="pt-PT"/>
        </w:rPr>
        <w:t>preparat</w:t>
      </w:r>
      <w:r>
        <w:rPr>
          <w:sz w:val="24"/>
          <w:szCs w:val="24"/>
          <w:lang w:val="es-ES_tradnl"/>
        </w:rPr>
        <w:t>ó</w:t>
      </w:r>
      <w:r>
        <w:rPr>
          <w:sz w:val="24"/>
          <w:szCs w:val="24"/>
        </w:rPr>
        <w:t>w zwierząt i refleksją o statusie muzeów.</w:t>
      </w:r>
    </w:p>
    <w:p w14:paraId="21EAFB4E" w14:textId="0A376C6E" w:rsidR="00B7754B" w:rsidRDefault="00A1279F">
      <w:pPr>
        <w:rPr>
          <w:sz w:val="24"/>
          <w:szCs w:val="24"/>
        </w:rPr>
      </w:pPr>
      <w:r>
        <w:rPr>
          <w:sz w:val="24"/>
          <w:szCs w:val="24"/>
        </w:rPr>
        <w:t xml:space="preserve">Jak co roku w Zamku odbędą się pobyty twórcze w ramach Programu Rezydencji Artystycznych. W tym roku zaproszona została Karolina Wyrwał z </w:t>
      </w:r>
      <w:proofErr w:type="spellStart"/>
      <w:r>
        <w:rPr>
          <w:sz w:val="24"/>
          <w:szCs w:val="24"/>
        </w:rPr>
        <w:t>performatywnym</w:t>
      </w:r>
      <w:proofErr w:type="spellEnd"/>
      <w:r>
        <w:rPr>
          <w:sz w:val="24"/>
          <w:szCs w:val="24"/>
        </w:rPr>
        <w:t xml:space="preserve"> projektem „</w:t>
      </w:r>
      <w:proofErr w:type="spellStart"/>
      <w:r>
        <w:rPr>
          <w:sz w:val="24"/>
          <w:szCs w:val="24"/>
        </w:rPr>
        <w:t>More</w:t>
      </w:r>
      <w:proofErr w:type="spellEnd"/>
      <w:r>
        <w:rPr>
          <w:sz w:val="24"/>
          <w:szCs w:val="24"/>
        </w:rPr>
        <w:t xml:space="preserve"> </w:t>
      </w:r>
      <w:proofErr w:type="spellStart"/>
      <w:r>
        <w:rPr>
          <w:sz w:val="24"/>
          <w:szCs w:val="24"/>
        </w:rPr>
        <w:t>Units</w:t>
      </w:r>
      <w:proofErr w:type="spellEnd"/>
      <w:r>
        <w:rPr>
          <w:sz w:val="24"/>
          <w:szCs w:val="24"/>
        </w:rPr>
        <w:t xml:space="preserve"> </w:t>
      </w:r>
      <w:proofErr w:type="spellStart"/>
      <w:r>
        <w:rPr>
          <w:sz w:val="24"/>
          <w:szCs w:val="24"/>
        </w:rPr>
        <w:t>Than</w:t>
      </w:r>
      <w:proofErr w:type="spellEnd"/>
      <w:r>
        <w:rPr>
          <w:sz w:val="24"/>
          <w:szCs w:val="24"/>
        </w:rPr>
        <w:t xml:space="preserve"> </w:t>
      </w:r>
      <w:proofErr w:type="spellStart"/>
      <w:r>
        <w:rPr>
          <w:sz w:val="24"/>
          <w:szCs w:val="24"/>
        </w:rPr>
        <w:t>Meaning</w:t>
      </w:r>
      <w:proofErr w:type="spellEnd"/>
      <w:r>
        <w:rPr>
          <w:sz w:val="24"/>
          <w:szCs w:val="24"/>
        </w:rPr>
        <w:t xml:space="preserve">”, performerka, tancerka i choreografka Julia </w:t>
      </w:r>
      <w:proofErr w:type="spellStart"/>
      <w:r>
        <w:rPr>
          <w:sz w:val="24"/>
          <w:szCs w:val="24"/>
        </w:rPr>
        <w:t>Kosałka</w:t>
      </w:r>
      <w:proofErr w:type="spellEnd"/>
      <w:r>
        <w:rPr>
          <w:sz w:val="24"/>
          <w:szCs w:val="24"/>
        </w:rPr>
        <w:t xml:space="preserve"> we współpracy z artystką tańca Isabelą Rossi oraz pochodzący z Pakistanu </w:t>
      </w:r>
      <w:proofErr w:type="spellStart"/>
      <w:r>
        <w:rPr>
          <w:sz w:val="24"/>
          <w:szCs w:val="24"/>
        </w:rPr>
        <w:t>Qadir</w:t>
      </w:r>
      <w:proofErr w:type="spellEnd"/>
      <w:r>
        <w:rPr>
          <w:sz w:val="24"/>
          <w:szCs w:val="24"/>
        </w:rPr>
        <w:t xml:space="preserve"> </w:t>
      </w:r>
      <w:proofErr w:type="spellStart"/>
      <w:r>
        <w:rPr>
          <w:sz w:val="24"/>
          <w:szCs w:val="24"/>
        </w:rPr>
        <w:t>Jhatial</w:t>
      </w:r>
      <w:proofErr w:type="spellEnd"/>
      <w:r>
        <w:rPr>
          <w:sz w:val="24"/>
          <w:szCs w:val="24"/>
        </w:rPr>
        <w:t xml:space="preserve"> z projektem „River </w:t>
      </w:r>
      <w:proofErr w:type="spellStart"/>
      <w:r>
        <w:rPr>
          <w:sz w:val="24"/>
          <w:szCs w:val="24"/>
        </w:rPr>
        <w:t>Allegories</w:t>
      </w:r>
      <w:proofErr w:type="spellEnd"/>
      <w:r>
        <w:rPr>
          <w:sz w:val="24"/>
          <w:szCs w:val="24"/>
        </w:rPr>
        <w:t>”.</w:t>
      </w:r>
    </w:p>
    <w:p w14:paraId="4EB7AB3D" w14:textId="77777777" w:rsidR="00B7754B" w:rsidRDefault="00B7754B"/>
    <w:p w14:paraId="77311D12" w14:textId="77777777" w:rsidR="00B7754B" w:rsidRDefault="00A1279F">
      <w:r>
        <w:rPr>
          <w:b/>
          <w:bCs/>
          <w:sz w:val="24"/>
          <w:szCs w:val="24"/>
        </w:rPr>
        <w:t>Zaczytany Zamek</w:t>
      </w:r>
    </w:p>
    <w:p w14:paraId="32353A8B" w14:textId="0B477D6C" w:rsidR="00B7754B" w:rsidRDefault="00A1279F">
      <w:pPr>
        <w:rPr>
          <w:sz w:val="24"/>
          <w:szCs w:val="24"/>
        </w:rPr>
      </w:pPr>
      <w:r>
        <w:rPr>
          <w:sz w:val="24"/>
          <w:szCs w:val="24"/>
        </w:rPr>
        <w:t>Festiwal Fabuły to jedno z najważniejszych poznańskich wydarzeń, poświęconych literaturze. Odbędzie się od 20 do 23 maja 2026 roku. To okazja do spotkania z najciekawszą prozą ostatnich lat, a przede wszystkim z pisarzami</w:t>
      </w:r>
      <w:r w:rsidR="00541502">
        <w:rPr>
          <w:sz w:val="24"/>
          <w:szCs w:val="24"/>
        </w:rPr>
        <w:t xml:space="preserve"> i pisarkami</w:t>
      </w:r>
      <w:r>
        <w:rPr>
          <w:sz w:val="24"/>
          <w:szCs w:val="24"/>
        </w:rPr>
        <w:t>.</w:t>
      </w:r>
    </w:p>
    <w:p w14:paraId="3F13BBD7" w14:textId="175F653E" w:rsidR="00B7754B" w:rsidRDefault="00A1279F">
      <w:pPr>
        <w:rPr>
          <w:sz w:val="24"/>
          <w:szCs w:val="24"/>
        </w:rPr>
      </w:pPr>
      <w:r>
        <w:rPr>
          <w:sz w:val="24"/>
          <w:szCs w:val="24"/>
        </w:rPr>
        <w:lastRenderedPageBreak/>
        <w:t>Zresztą okazji ku temu będzie więcej, bo przez cały roku CK ZAMEK zaprasza na sw</w:t>
      </w:r>
      <w:r w:rsidR="00541502">
        <w:rPr>
          <w:sz w:val="24"/>
          <w:szCs w:val="24"/>
        </w:rPr>
        <w:t>oje</w:t>
      </w:r>
      <w:r>
        <w:rPr>
          <w:sz w:val="24"/>
          <w:szCs w:val="24"/>
        </w:rPr>
        <w:t xml:space="preserve"> literackie cykle: Zamek Rozmawia, Zamek Czyta i Alej</w:t>
      </w:r>
      <w:r w:rsidR="00541502">
        <w:rPr>
          <w:sz w:val="24"/>
          <w:szCs w:val="24"/>
        </w:rPr>
        <w:t>ę</w:t>
      </w:r>
      <w:r>
        <w:rPr>
          <w:sz w:val="24"/>
          <w:szCs w:val="24"/>
        </w:rPr>
        <w:t xml:space="preserve"> Praw Kobiet. Nie zabraknie nietuzinkowych postaci i ważnych temat</w:t>
      </w:r>
      <w:r>
        <w:rPr>
          <w:sz w:val="24"/>
          <w:szCs w:val="24"/>
          <w:lang w:val="es-ES_tradnl"/>
        </w:rPr>
        <w:t>ó</w:t>
      </w:r>
      <w:r>
        <w:rPr>
          <w:sz w:val="24"/>
          <w:szCs w:val="24"/>
        </w:rPr>
        <w:t xml:space="preserve">w, choćby o micie miłości romantycznej (12 lutego 2026), między innymi z Tomaszem </w:t>
      </w:r>
      <w:proofErr w:type="spellStart"/>
      <w:r>
        <w:rPr>
          <w:sz w:val="24"/>
          <w:szCs w:val="24"/>
        </w:rPr>
        <w:t>Szlendakiem</w:t>
      </w:r>
      <w:proofErr w:type="spellEnd"/>
      <w:r>
        <w:rPr>
          <w:sz w:val="24"/>
          <w:szCs w:val="24"/>
        </w:rPr>
        <w:t xml:space="preserve">, socjologiem, autorem książki „Miłość nie istnieje. Związki, randki i życie solo w XXI wieku”. Przez cały rok odbywają się też spotkania </w:t>
      </w:r>
      <w:r w:rsidR="00541502">
        <w:rPr>
          <w:sz w:val="24"/>
          <w:szCs w:val="24"/>
        </w:rPr>
        <w:t>zamkowych klubów książki</w:t>
      </w:r>
      <w:r>
        <w:rPr>
          <w:sz w:val="24"/>
          <w:szCs w:val="24"/>
        </w:rPr>
        <w:t xml:space="preserve"> </w:t>
      </w:r>
      <w:r w:rsidR="00541502">
        <w:rPr>
          <w:sz w:val="24"/>
          <w:szCs w:val="24"/>
        </w:rPr>
        <w:t>–</w:t>
      </w:r>
      <w:r>
        <w:rPr>
          <w:sz w:val="24"/>
          <w:szCs w:val="24"/>
        </w:rPr>
        <w:t xml:space="preserve"> w wydaniu polskim i ukraińskim. Poznański Zamek stoi literaturą!</w:t>
      </w:r>
    </w:p>
    <w:p w14:paraId="7319FCAC" w14:textId="77777777" w:rsidR="00B7754B" w:rsidRDefault="00B7754B"/>
    <w:p w14:paraId="46FF3CF5" w14:textId="77777777" w:rsidR="00B7754B" w:rsidRDefault="00A1279F">
      <w:r>
        <w:rPr>
          <w:b/>
          <w:bCs/>
          <w:sz w:val="24"/>
          <w:szCs w:val="24"/>
        </w:rPr>
        <w:t>Teatr naprawdę dla wszystkich</w:t>
      </w:r>
    </w:p>
    <w:p w14:paraId="48D26130" w14:textId="42E070DB" w:rsidR="00B7754B" w:rsidRDefault="00A1279F">
      <w:pPr>
        <w:rPr>
          <w:sz w:val="24"/>
          <w:szCs w:val="24"/>
        </w:rPr>
      </w:pPr>
      <w:r>
        <w:rPr>
          <w:sz w:val="24"/>
          <w:szCs w:val="24"/>
        </w:rPr>
        <w:t>Pozostając w temacie miłości, 19 marca 2026 na zamkowej scenie zostanie wystawion</w:t>
      </w:r>
      <w:r w:rsidR="00541502">
        <w:rPr>
          <w:sz w:val="24"/>
          <w:szCs w:val="24"/>
        </w:rPr>
        <w:t xml:space="preserve">e </w:t>
      </w:r>
      <w:r>
        <w:rPr>
          <w:sz w:val="24"/>
          <w:szCs w:val="24"/>
        </w:rPr>
        <w:t>„</w:t>
      </w:r>
      <w:r>
        <w:rPr>
          <w:sz w:val="24"/>
          <w:szCs w:val="24"/>
          <w:lang w:val="it-IT"/>
        </w:rPr>
        <w:t>Amoroso</w:t>
      </w:r>
      <w:r>
        <w:rPr>
          <w:sz w:val="24"/>
          <w:szCs w:val="24"/>
        </w:rPr>
        <w:t>”, przygotowan</w:t>
      </w:r>
      <w:r w:rsidR="00541502">
        <w:rPr>
          <w:sz w:val="24"/>
          <w:szCs w:val="24"/>
        </w:rPr>
        <w:t>e</w:t>
      </w:r>
      <w:r>
        <w:rPr>
          <w:sz w:val="24"/>
          <w:szCs w:val="24"/>
        </w:rPr>
        <w:t xml:space="preserve"> przez Teatr Klucz (reż. Janusz Orlik). Ten spektakl znalazł się na 5. miejscu zestawienia 25 najciekawszych przedstawień sezonu 2024/2025, ogłoszonego przez Miesięcznik „</w:t>
      </w:r>
      <w:r>
        <w:rPr>
          <w:sz w:val="24"/>
          <w:szCs w:val="24"/>
          <w:lang w:val="it-IT"/>
        </w:rPr>
        <w:t>Teatr</w:t>
      </w:r>
      <w:r>
        <w:rPr>
          <w:sz w:val="24"/>
          <w:szCs w:val="24"/>
        </w:rPr>
        <w:t xml:space="preserve">”. Poetycki, oniryczny, niespieszny spektakl łączący różne środki ekspresji scenicznej, ze </w:t>
      </w:r>
      <w:proofErr w:type="spellStart"/>
      <w:r>
        <w:rPr>
          <w:sz w:val="24"/>
          <w:szCs w:val="24"/>
        </w:rPr>
        <w:t>szczeg</w:t>
      </w:r>
      <w:proofErr w:type="spellEnd"/>
      <w:r>
        <w:rPr>
          <w:sz w:val="24"/>
          <w:szCs w:val="24"/>
          <w:lang w:val="es-ES_tradnl"/>
        </w:rPr>
        <w:t>ó</w:t>
      </w:r>
      <w:proofErr w:type="spellStart"/>
      <w:r>
        <w:rPr>
          <w:sz w:val="24"/>
          <w:szCs w:val="24"/>
        </w:rPr>
        <w:t>lnym</w:t>
      </w:r>
      <w:proofErr w:type="spellEnd"/>
      <w:r>
        <w:rPr>
          <w:sz w:val="24"/>
          <w:szCs w:val="24"/>
        </w:rPr>
        <w:t xml:space="preserve"> uwzględnieniem tańca, ruchu scenicznego i improwizacji. Niewielkie partie tekstu m</w:t>
      </w:r>
      <w:r>
        <w:rPr>
          <w:sz w:val="24"/>
          <w:szCs w:val="24"/>
          <w:lang w:val="es-ES_tradnl"/>
        </w:rPr>
        <w:t>ó</w:t>
      </w:r>
      <w:proofErr w:type="spellStart"/>
      <w:r>
        <w:rPr>
          <w:sz w:val="24"/>
          <w:szCs w:val="24"/>
        </w:rPr>
        <w:t>wionego</w:t>
      </w:r>
      <w:proofErr w:type="spellEnd"/>
      <w:r>
        <w:rPr>
          <w:sz w:val="24"/>
          <w:szCs w:val="24"/>
        </w:rPr>
        <w:t xml:space="preserve"> tłumaczone będą na polski język migowy</w:t>
      </w:r>
      <w:r w:rsidR="00446437">
        <w:rPr>
          <w:sz w:val="24"/>
          <w:szCs w:val="24"/>
        </w:rPr>
        <w:t xml:space="preserve"> oraz </w:t>
      </w:r>
      <w:proofErr w:type="spellStart"/>
      <w:r w:rsidR="00446437">
        <w:rPr>
          <w:sz w:val="24"/>
          <w:szCs w:val="24"/>
        </w:rPr>
        <w:t>audiodeskrypcja</w:t>
      </w:r>
      <w:proofErr w:type="spellEnd"/>
    </w:p>
    <w:p w14:paraId="49E754A4" w14:textId="77777777" w:rsidR="00B7754B" w:rsidRDefault="00A1279F">
      <w:pPr>
        <w:rPr>
          <w:sz w:val="24"/>
          <w:szCs w:val="24"/>
        </w:rPr>
      </w:pPr>
      <w:r>
        <w:rPr>
          <w:sz w:val="24"/>
          <w:szCs w:val="24"/>
          <w:lang w:val="de-DE"/>
        </w:rPr>
        <w:t>W</w:t>
      </w:r>
      <w:proofErr w:type="spellStart"/>
      <w:r>
        <w:rPr>
          <w:sz w:val="24"/>
          <w:szCs w:val="24"/>
        </w:rPr>
        <w:t>łaśnie</w:t>
      </w:r>
      <w:proofErr w:type="spellEnd"/>
      <w:r>
        <w:rPr>
          <w:sz w:val="24"/>
          <w:szCs w:val="24"/>
        </w:rPr>
        <w:t xml:space="preserve"> z takim teatrem można się spotkać w poznańskim Centrum Kultury ZAMEK – dostępnym, włączającym, tworzonym często przez osoby z niepełnosprawnościami. Warto tego doświadczyć.</w:t>
      </w:r>
    </w:p>
    <w:p w14:paraId="4AA6E820" w14:textId="77777777" w:rsidR="00B7754B" w:rsidRDefault="00B7754B"/>
    <w:p w14:paraId="0023F795" w14:textId="77777777" w:rsidR="00B7754B" w:rsidRDefault="00A1279F">
      <w:r>
        <w:rPr>
          <w:b/>
          <w:bCs/>
          <w:sz w:val="24"/>
          <w:szCs w:val="24"/>
        </w:rPr>
        <w:t>Muzyczne wyprawy z Zamkiem</w:t>
      </w:r>
    </w:p>
    <w:p w14:paraId="7EDDCE71" w14:textId="06EECA61" w:rsidR="00B7754B" w:rsidRDefault="00A1279F">
      <w:pPr>
        <w:rPr>
          <w:sz w:val="24"/>
          <w:szCs w:val="24"/>
        </w:rPr>
      </w:pPr>
      <w:r>
        <w:rPr>
          <w:sz w:val="24"/>
          <w:szCs w:val="24"/>
        </w:rPr>
        <w:t>Centrum Kultury</w:t>
      </w:r>
      <w:r>
        <w:rPr>
          <w:sz w:val="24"/>
          <w:szCs w:val="24"/>
          <w:lang w:val="de-DE"/>
        </w:rPr>
        <w:t xml:space="preserve"> ZAMEK </w:t>
      </w:r>
      <w:r>
        <w:rPr>
          <w:sz w:val="24"/>
          <w:szCs w:val="24"/>
        </w:rPr>
        <w:t>jak co roku rozbrzmiewać będzie najróżniejszymi dźwiękami muzyki</w:t>
      </w:r>
      <w:r>
        <w:rPr>
          <w:sz w:val="24"/>
          <w:szCs w:val="24"/>
          <w:lang w:val="it-IT"/>
        </w:rPr>
        <w:t>. Festiwal Ethno Port (</w:t>
      </w:r>
      <w:r w:rsidR="00541502">
        <w:rPr>
          <w:sz w:val="24"/>
          <w:szCs w:val="24"/>
          <w:lang w:val="it-IT"/>
        </w:rPr>
        <w:t xml:space="preserve">od </w:t>
      </w:r>
      <w:r>
        <w:rPr>
          <w:sz w:val="24"/>
          <w:szCs w:val="24"/>
          <w:lang w:val="it-IT"/>
        </w:rPr>
        <w:t>11</w:t>
      </w:r>
      <w:r w:rsidR="00541502">
        <w:rPr>
          <w:sz w:val="24"/>
          <w:szCs w:val="24"/>
          <w:lang w:val="it-IT"/>
        </w:rPr>
        <w:t xml:space="preserve"> do </w:t>
      </w:r>
      <w:r>
        <w:rPr>
          <w:sz w:val="24"/>
          <w:szCs w:val="24"/>
          <w:lang w:val="it-IT"/>
        </w:rPr>
        <w:t>14</w:t>
      </w:r>
      <w:r w:rsidR="00541502">
        <w:rPr>
          <w:sz w:val="24"/>
          <w:szCs w:val="24"/>
          <w:lang w:val="it-IT"/>
        </w:rPr>
        <w:t xml:space="preserve"> czerwca 2</w:t>
      </w:r>
      <w:r>
        <w:rPr>
          <w:sz w:val="24"/>
          <w:szCs w:val="24"/>
          <w:lang w:val="it-IT"/>
        </w:rPr>
        <w:t>026</w:t>
      </w:r>
      <w:r>
        <w:rPr>
          <w:sz w:val="24"/>
          <w:szCs w:val="24"/>
        </w:rPr>
        <w:t>) po raz dziewiętnasty zaprosi do muzycznych podróży po całym świecie, ale nie zabraknie również polskich wykonawców</w:t>
      </w:r>
      <w:r w:rsidR="00541502">
        <w:rPr>
          <w:sz w:val="24"/>
          <w:szCs w:val="24"/>
        </w:rPr>
        <w:t xml:space="preserve"> i wykonawczyń</w:t>
      </w:r>
      <w:r>
        <w:rPr>
          <w:sz w:val="24"/>
          <w:szCs w:val="24"/>
        </w:rPr>
        <w:t xml:space="preserve"> muzyki tradycyjnej.</w:t>
      </w:r>
    </w:p>
    <w:p w14:paraId="1E45B18D" w14:textId="6ED92393" w:rsidR="00B7754B" w:rsidRDefault="00A1279F">
      <w:pPr>
        <w:rPr>
          <w:sz w:val="24"/>
          <w:szCs w:val="24"/>
        </w:rPr>
      </w:pPr>
      <w:r>
        <w:rPr>
          <w:sz w:val="24"/>
          <w:szCs w:val="24"/>
        </w:rPr>
        <w:t>OPERA (</w:t>
      </w:r>
      <w:r w:rsidR="00541502">
        <w:rPr>
          <w:sz w:val="24"/>
          <w:szCs w:val="24"/>
        </w:rPr>
        <w:t xml:space="preserve">od </w:t>
      </w:r>
      <w:r>
        <w:rPr>
          <w:sz w:val="24"/>
          <w:szCs w:val="24"/>
        </w:rPr>
        <w:t>11</w:t>
      </w:r>
      <w:r w:rsidR="00541502">
        <w:rPr>
          <w:sz w:val="24"/>
          <w:szCs w:val="24"/>
        </w:rPr>
        <w:t xml:space="preserve"> do </w:t>
      </w:r>
      <w:r>
        <w:rPr>
          <w:sz w:val="24"/>
          <w:szCs w:val="24"/>
        </w:rPr>
        <w:t>13</w:t>
      </w:r>
      <w:r w:rsidR="00541502">
        <w:rPr>
          <w:sz w:val="24"/>
          <w:szCs w:val="24"/>
        </w:rPr>
        <w:t xml:space="preserve"> września </w:t>
      </w:r>
      <w:r>
        <w:rPr>
          <w:sz w:val="24"/>
          <w:szCs w:val="24"/>
        </w:rPr>
        <w:t>2026) z kolei to znacznie młodsza i przewrotna propozycja, bo nie prezentuje uwertur ani arii, a współczesną awangardową elektronikę.</w:t>
      </w:r>
    </w:p>
    <w:p w14:paraId="72B930AE" w14:textId="77777777" w:rsidR="00B7754B" w:rsidRDefault="00A1279F">
      <w:pPr>
        <w:rPr>
          <w:sz w:val="24"/>
          <w:szCs w:val="24"/>
        </w:rPr>
      </w:pPr>
      <w:r>
        <w:rPr>
          <w:sz w:val="24"/>
          <w:szCs w:val="24"/>
        </w:rPr>
        <w:t xml:space="preserve">Stałym cyklem jest </w:t>
      </w:r>
      <w:proofErr w:type="spellStart"/>
      <w:r>
        <w:rPr>
          <w:sz w:val="24"/>
          <w:szCs w:val="24"/>
        </w:rPr>
        <w:t>JazZamek</w:t>
      </w:r>
      <w:proofErr w:type="spellEnd"/>
      <w:r>
        <w:rPr>
          <w:sz w:val="24"/>
          <w:szCs w:val="24"/>
        </w:rPr>
        <w:t xml:space="preserve">, </w:t>
      </w:r>
      <w:proofErr w:type="spellStart"/>
      <w:r>
        <w:rPr>
          <w:sz w:val="24"/>
          <w:szCs w:val="24"/>
        </w:rPr>
        <w:t>kt</w:t>
      </w:r>
      <w:proofErr w:type="spellEnd"/>
      <w:r>
        <w:rPr>
          <w:sz w:val="24"/>
          <w:szCs w:val="24"/>
          <w:lang w:val="es-ES_tradnl"/>
        </w:rPr>
        <w:t>ó</w:t>
      </w:r>
      <w:proofErr w:type="spellStart"/>
      <w:r>
        <w:rPr>
          <w:sz w:val="24"/>
          <w:szCs w:val="24"/>
        </w:rPr>
        <w:t>ry</w:t>
      </w:r>
      <w:proofErr w:type="spellEnd"/>
      <w:r>
        <w:rPr>
          <w:sz w:val="24"/>
          <w:szCs w:val="24"/>
        </w:rPr>
        <w:t xml:space="preserve"> proponuje spotkania </w:t>
      </w:r>
      <w:proofErr w:type="spellStart"/>
      <w:r>
        <w:rPr>
          <w:sz w:val="24"/>
          <w:szCs w:val="24"/>
        </w:rPr>
        <w:t>zar</w:t>
      </w:r>
      <w:proofErr w:type="spellEnd"/>
      <w:r>
        <w:rPr>
          <w:sz w:val="24"/>
          <w:szCs w:val="24"/>
          <w:lang w:val="es-ES_tradnl"/>
        </w:rPr>
        <w:t>ó</w:t>
      </w:r>
      <w:proofErr w:type="spellStart"/>
      <w:r>
        <w:rPr>
          <w:sz w:val="24"/>
          <w:szCs w:val="24"/>
        </w:rPr>
        <w:t>wno</w:t>
      </w:r>
      <w:proofErr w:type="spellEnd"/>
      <w:r>
        <w:rPr>
          <w:sz w:val="24"/>
          <w:szCs w:val="24"/>
        </w:rPr>
        <w:t xml:space="preserve"> z klasykami, jak i młodymi wykonawcami i wykonawczyniami muzyki improwizowanej.</w:t>
      </w:r>
    </w:p>
    <w:p w14:paraId="458D87D6" w14:textId="79553D0C" w:rsidR="00B7754B" w:rsidRDefault="00A1279F">
      <w:pPr>
        <w:rPr>
          <w:sz w:val="24"/>
          <w:szCs w:val="24"/>
        </w:rPr>
      </w:pPr>
      <w:r>
        <w:rPr>
          <w:sz w:val="24"/>
          <w:szCs w:val="24"/>
        </w:rPr>
        <w:t>Warto też regularnie odwiedzać naszą stronę internetową (</w:t>
      </w:r>
      <w:hyperlink r:id="rId6">
        <w:r>
          <w:rPr>
            <w:sz w:val="24"/>
            <w:szCs w:val="24"/>
          </w:rPr>
          <w:t>www.ckzamek.pl</w:t>
        </w:r>
      </w:hyperlink>
      <w:r>
        <w:rPr>
          <w:sz w:val="24"/>
          <w:szCs w:val="24"/>
        </w:rPr>
        <w:t>)</w:t>
      </w:r>
      <w:r>
        <w:rPr>
          <w:sz w:val="24"/>
          <w:szCs w:val="24"/>
          <w:lang w:val="it-IT"/>
        </w:rPr>
        <w:t xml:space="preserve"> i media spo</w:t>
      </w:r>
      <w:proofErr w:type="spellStart"/>
      <w:r>
        <w:rPr>
          <w:sz w:val="24"/>
          <w:szCs w:val="24"/>
        </w:rPr>
        <w:t>łecznościowe</w:t>
      </w:r>
      <w:proofErr w:type="spellEnd"/>
      <w:r>
        <w:rPr>
          <w:sz w:val="24"/>
          <w:szCs w:val="24"/>
        </w:rPr>
        <w:t xml:space="preserve">, gdzie na bieżąco informujemy o odbywających się w Zamku koncertach. </w:t>
      </w:r>
      <w:proofErr w:type="spellStart"/>
      <w:r>
        <w:rPr>
          <w:sz w:val="24"/>
          <w:szCs w:val="24"/>
        </w:rPr>
        <w:t>Wśr</w:t>
      </w:r>
      <w:proofErr w:type="spellEnd"/>
      <w:r>
        <w:rPr>
          <w:sz w:val="24"/>
          <w:szCs w:val="24"/>
          <w:lang w:val="es-ES_tradnl"/>
        </w:rPr>
        <w:t>ó</w:t>
      </w:r>
      <w:r>
        <w:rPr>
          <w:sz w:val="24"/>
          <w:szCs w:val="24"/>
        </w:rPr>
        <w:t xml:space="preserve">d najbliższych w kalendarzu można odnaleźć </w:t>
      </w:r>
      <w:proofErr w:type="spellStart"/>
      <w:r>
        <w:rPr>
          <w:sz w:val="24"/>
          <w:szCs w:val="24"/>
          <w:lang w:val="de-DE"/>
        </w:rPr>
        <w:t>Spi</w:t>
      </w:r>
      <w:r>
        <w:rPr>
          <w:sz w:val="24"/>
          <w:szCs w:val="24"/>
        </w:rPr>
        <w:t>ętego</w:t>
      </w:r>
      <w:proofErr w:type="spellEnd"/>
      <w:r>
        <w:rPr>
          <w:sz w:val="24"/>
          <w:szCs w:val="24"/>
        </w:rPr>
        <w:t xml:space="preserve"> promującego materiał z nowej płyty „Full H.D.” (</w:t>
      </w:r>
      <w:r w:rsidR="00446437">
        <w:rPr>
          <w:sz w:val="24"/>
          <w:szCs w:val="24"/>
        </w:rPr>
        <w:t xml:space="preserve">14 </w:t>
      </w:r>
      <w:r>
        <w:rPr>
          <w:sz w:val="24"/>
          <w:szCs w:val="24"/>
          <w:lang w:val="it-IT"/>
        </w:rPr>
        <w:t>marca 2026), a tak</w:t>
      </w:r>
      <w:r>
        <w:rPr>
          <w:sz w:val="24"/>
          <w:szCs w:val="24"/>
        </w:rPr>
        <w:t>że wyjątkowy koncert zespołu Furia, który przedstawi projekt muzyczno-audiowizualny (15 maja 2026), będący podróżą w przeszłość Śląska.</w:t>
      </w:r>
    </w:p>
    <w:p w14:paraId="61A0E3B3" w14:textId="77777777" w:rsidR="00B7754B" w:rsidRDefault="00A1279F">
      <w:pPr>
        <w:rPr>
          <w:sz w:val="24"/>
          <w:szCs w:val="24"/>
        </w:rPr>
      </w:pPr>
      <w:r>
        <w:rPr>
          <w:sz w:val="24"/>
          <w:szCs w:val="24"/>
        </w:rPr>
        <w:t>Na muzyczne spotkania zaproszone są r</w:t>
      </w:r>
      <w:r>
        <w:rPr>
          <w:sz w:val="24"/>
          <w:szCs w:val="24"/>
          <w:lang w:val="es-ES_tradnl"/>
        </w:rPr>
        <w:t>ó</w:t>
      </w:r>
      <w:proofErr w:type="spellStart"/>
      <w:r>
        <w:rPr>
          <w:sz w:val="24"/>
          <w:szCs w:val="24"/>
        </w:rPr>
        <w:t>wnież</w:t>
      </w:r>
      <w:proofErr w:type="spellEnd"/>
      <w:r>
        <w:rPr>
          <w:sz w:val="24"/>
          <w:szCs w:val="24"/>
        </w:rPr>
        <w:t xml:space="preserve"> dzieci i młodzież, między innymi dzięki cyklowi Lekcje Słuchania, zachęcające do poznawania bogactwa muzycznych form i </w:t>
      </w:r>
      <w:proofErr w:type="spellStart"/>
      <w:r>
        <w:rPr>
          <w:sz w:val="24"/>
          <w:szCs w:val="24"/>
        </w:rPr>
        <w:t>tw</w:t>
      </w:r>
      <w:proofErr w:type="spellEnd"/>
      <w:r>
        <w:rPr>
          <w:sz w:val="24"/>
          <w:szCs w:val="24"/>
          <w:lang w:val="es-ES_tradnl"/>
        </w:rPr>
        <w:t>ó</w:t>
      </w:r>
      <w:proofErr w:type="spellStart"/>
      <w:r>
        <w:rPr>
          <w:sz w:val="24"/>
          <w:szCs w:val="24"/>
        </w:rPr>
        <w:t>rczoś</w:t>
      </w:r>
      <w:proofErr w:type="spellEnd"/>
      <w:r>
        <w:rPr>
          <w:sz w:val="24"/>
          <w:szCs w:val="24"/>
          <w:lang w:val="it-IT"/>
        </w:rPr>
        <w:t>ci, r</w:t>
      </w:r>
      <w:r>
        <w:rPr>
          <w:sz w:val="24"/>
          <w:szCs w:val="24"/>
          <w:lang w:val="es-ES_tradnl"/>
        </w:rPr>
        <w:t>ó</w:t>
      </w:r>
      <w:proofErr w:type="spellStart"/>
      <w:r>
        <w:rPr>
          <w:sz w:val="24"/>
          <w:szCs w:val="24"/>
        </w:rPr>
        <w:t>wnież</w:t>
      </w:r>
      <w:proofErr w:type="spellEnd"/>
      <w:r>
        <w:rPr>
          <w:sz w:val="24"/>
          <w:szCs w:val="24"/>
        </w:rPr>
        <w:t xml:space="preserve"> w wykonaniu bardzo młodych </w:t>
      </w:r>
      <w:proofErr w:type="spellStart"/>
      <w:r>
        <w:rPr>
          <w:sz w:val="24"/>
          <w:szCs w:val="24"/>
        </w:rPr>
        <w:t>wykonawc</w:t>
      </w:r>
      <w:proofErr w:type="spellEnd"/>
      <w:r>
        <w:rPr>
          <w:sz w:val="24"/>
          <w:szCs w:val="24"/>
          <w:lang w:val="es-ES_tradnl"/>
        </w:rPr>
        <w:t>ó</w:t>
      </w:r>
      <w:r>
        <w:rPr>
          <w:sz w:val="24"/>
          <w:szCs w:val="24"/>
        </w:rPr>
        <w:t>w i wykonawczyń.</w:t>
      </w:r>
    </w:p>
    <w:p w14:paraId="744C2463" w14:textId="77777777" w:rsidR="00B7754B" w:rsidRDefault="00B7754B"/>
    <w:p w14:paraId="1446514A" w14:textId="77777777" w:rsidR="00CA2F1F" w:rsidRDefault="00CA2F1F"/>
    <w:p w14:paraId="281CEC6B" w14:textId="77777777" w:rsidR="00B7754B" w:rsidRDefault="00A1279F">
      <w:r>
        <w:rPr>
          <w:b/>
          <w:bCs/>
          <w:sz w:val="24"/>
          <w:szCs w:val="24"/>
          <w:lang w:val="it-IT"/>
        </w:rPr>
        <w:lastRenderedPageBreak/>
        <w:t>Kino Pa</w:t>
      </w:r>
      <w:proofErr w:type="spellStart"/>
      <w:r>
        <w:rPr>
          <w:b/>
          <w:bCs/>
          <w:sz w:val="24"/>
          <w:szCs w:val="24"/>
        </w:rPr>
        <w:t>łacowe</w:t>
      </w:r>
      <w:proofErr w:type="spellEnd"/>
      <w:r>
        <w:rPr>
          <w:b/>
          <w:bCs/>
          <w:sz w:val="24"/>
          <w:szCs w:val="24"/>
        </w:rPr>
        <w:t xml:space="preserve"> </w:t>
      </w:r>
    </w:p>
    <w:p w14:paraId="78A6817C" w14:textId="77777777" w:rsidR="00B7754B" w:rsidRDefault="00A1279F">
      <w:pPr>
        <w:rPr>
          <w:sz w:val="24"/>
          <w:szCs w:val="24"/>
        </w:rPr>
      </w:pPr>
      <w:r>
        <w:rPr>
          <w:sz w:val="24"/>
          <w:szCs w:val="24"/>
          <w:lang w:val="it-IT"/>
        </w:rPr>
        <w:t>Kino Pa</w:t>
      </w:r>
      <w:proofErr w:type="spellStart"/>
      <w:r>
        <w:rPr>
          <w:sz w:val="24"/>
          <w:szCs w:val="24"/>
        </w:rPr>
        <w:t>łacowe</w:t>
      </w:r>
      <w:proofErr w:type="spellEnd"/>
      <w:r>
        <w:rPr>
          <w:sz w:val="24"/>
          <w:szCs w:val="24"/>
        </w:rPr>
        <w:t xml:space="preserve"> zaprasza w tym roku do </w:t>
      </w:r>
      <w:proofErr w:type="spellStart"/>
      <w:r>
        <w:rPr>
          <w:sz w:val="24"/>
          <w:szCs w:val="24"/>
        </w:rPr>
        <w:t>dw</w:t>
      </w:r>
      <w:proofErr w:type="spellEnd"/>
      <w:r>
        <w:rPr>
          <w:sz w:val="24"/>
          <w:szCs w:val="24"/>
          <w:lang w:val="es-ES_tradnl"/>
        </w:rPr>
        <w:t>ó</w:t>
      </w:r>
      <w:proofErr w:type="spellStart"/>
      <w:r>
        <w:rPr>
          <w:sz w:val="24"/>
          <w:szCs w:val="24"/>
        </w:rPr>
        <w:t>ch</w:t>
      </w:r>
      <w:proofErr w:type="spellEnd"/>
      <w:r>
        <w:rPr>
          <w:sz w:val="24"/>
          <w:szCs w:val="24"/>
        </w:rPr>
        <w:t xml:space="preserve"> </w:t>
      </w:r>
      <w:proofErr w:type="spellStart"/>
      <w:r>
        <w:rPr>
          <w:sz w:val="24"/>
          <w:szCs w:val="24"/>
        </w:rPr>
        <w:t>sal</w:t>
      </w:r>
      <w:proofErr w:type="spellEnd"/>
      <w:r>
        <w:rPr>
          <w:sz w:val="24"/>
          <w:szCs w:val="24"/>
        </w:rPr>
        <w:t xml:space="preserve">. Po remoncie </w:t>
      </w:r>
      <w:proofErr w:type="spellStart"/>
      <w:r>
        <w:rPr>
          <w:sz w:val="24"/>
          <w:szCs w:val="24"/>
        </w:rPr>
        <w:t>wr</w:t>
      </w:r>
      <w:proofErr w:type="spellEnd"/>
      <w:r>
        <w:rPr>
          <w:sz w:val="24"/>
          <w:szCs w:val="24"/>
          <w:lang w:val="es-ES_tradnl"/>
        </w:rPr>
        <w:t>ó</w:t>
      </w:r>
      <w:proofErr w:type="spellStart"/>
      <w:r>
        <w:rPr>
          <w:sz w:val="24"/>
          <w:szCs w:val="24"/>
        </w:rPr>
        <w:t>ciła</w:t>
      </w:r>
      <w:proofErr w:type="spellEnd"/>
      <w:r>
        <w:rPr>
          <w:sz w:val="24"/>
          <w:szCs w:val="24"/>
        </w:rPr>
        <w:t xml:space="preserve"> kameralna Sala Audiowizualna z pięćdziesięcioma miejscami, dostosowana także dla os</w:t>
      </w:r>
      <w:r>
        <w:rPr>
          <w:sz w:val="24"/>
          <w:szCs w:val="24"/>
          <w:lang w:val="es-ES_tradnl"/>
        </w:rPr>
        <w:t>ó</w:t>
      </w:r>
      <w:r>
        <w:rPr>
          <w:sz w:val="24"/>
          <w:szCs w:val="24"/>
        </w:rPr>
        <w:t>b poruszających się na w</w:t>
      </w:r>
      <w:r>
        <w:rPr>
          <w:sz w:val="24"/>
          <w:szCs w:val="24"/>
          <w:lang w:val="es-ES_tradnl"/>
        </w:rPr>
        <w:t>ó</w:t>
      </w:r>
      <w:proofErr w:type="spellStart"/>
      <w:r>
        <w:rPr>
          <w:sz w:val="24"/>
          <w:szCs w:val="24"/>
        </w:rPr>
        <w:t>zkach</w:t>
      </w:r>
      <w:proofErr w:type="spellEnd"/>
      <w:r>
        <w:rPr>
          <w:sz w:val="24"/>
          <w:szCs w:val="24"/>
        </w:rPr>
        <w:t>, klimatyzacją, nowoczesnym „pływającym” ekranem i… stylową, modernistyczną</w:t>
      </w:r>
      <w:r>
        <w:rPr>
          <w:sz w:val="24"/>
          <w:szCs w:val="24"/>
          <w:lang w:val="pt-PT"/>
        </w:rPr>
        <w:t xml:space="preserve"> boazeri</w:t>
      </w:r>
      <w:r>
        <w:rPr>
          <w:sz w:val="24"/>
          <w:szCs w:val="24"/>
        </w:rPr>
        <w:t>ą z lat 60. Jednak najważniejszy jest nietuzinkowy repertuar i filmowe inicjatywy, takie jak Dyskusyjny Klub Filmowy. Ten działający w CK ZAMEK klub w 2025 roku zdobył nagrodę Polskiego Instytutu Sztuki Filmowej dla najlepszego DKF-u w Polsce.</w:t>
      </w:r>
    </w:p>
    <w:p w14:paraId="26C2703A" w14:textId="6702DB4D" w:rsidR="00B7754B" w:rsidRDefault="00A1279F">
      <w:pPr>
        <w:rPr>
          <w:sz w:val="24"/>
          <w:szCs w:val="24"/>
        </w:rPr>
      </w:pPr>
      <w:r>
        <w:rPr>
          <w:sz w:val="24"/>
          <w:szCs w:val="24"/>
        </w:rPr>
        <w:t xml:space="preserve">Po bardzo dobrym przyjęciu do Poznania </w:t>
      </w:r>
      <w:proofErr w:type="spellStart"/>
      <w:r>
        <w:rPr>
          <w:sz w:val="24"/>
          <w:szCs w:val="24"/>
        </w:rPr>
        <w:t>wr</w:t>
      </w:r>
      <w:proofErr w:type="spellEnd"/>
      <w:r>
        <w:rPr>
          <w:sz w:val="24"/>
          <w:szCs w:val="24"/>
          <w:lang w:val="es-ES_tradnl"/>
        </w:rPr>
        <w:t>ó</w:t>
      </w:r>
      <w:r>
        <w:rPr>
          <w:sz w:val="24"/>
          <w:szCs w:val="24"/>
        </w:rPr>
        <w:t xml:space="preserve">ci replika festiwalu filmowego prezentującego kino i kulturę Azji Wschodniej i Południowo-Wschodniej, czyli Festiwal Kina Azjatyckiego Pięć </w:t>
      </w:r>
      <w:r w:rsidRPr="00446437">
        <w:rPr>
          <w:sz w:val="24"/>
          <w:szCs w:val="24"/>
        </w:rPr>
        <w:t>Smak</w:t>
      </w:r>
      <w:r>
        <w:rPr>
          <w:sz w:val="24"/>
          <w:szCs w:val="24"/>
          <w:lang w:val="es-ES_tradnl"/>
        </w:rPr>
        <w:t>ó</w:t>
      </w:r>
      <w:r>
        <w:rPr>
          <w:sz w:val="24"/>
          <w:szCs w:val="24"/>
        </w:rPr>
        <w:t>w. To propozycja dla wszystkich fan</w:t>
      </w:r>
      <w:r>
        <w:rPr>
          <w:sz w:val="24"/>
          <w:szCs w:val="24"/>
          <w:lang w:val="es-ES_tradnl"/>
        </w:rPr>
        <w:t>ó</w:t>
      </w:r>
      <w:r>
        <w:rPr>
          <w:sz w:val="24"/>
          <w:szCs w:val="24"/>
        </w:rPr>
        <w:t>w i fanek kinematografii i kultury azjatyckiej.</w:t>
      </w:r>
    </w:p>
    <w:p w14:paraId="0C58366B" w14:textId="6984ECD3" w:rsidR="00B7754B" w:rsidRDefault="00A1279F">
      <w:pPr>
        <w:rPr>
          <w:sz w:val="24"/>
          <w:szCs w:val="24"/>
        </w:rPr>
      </w:pPr>
      <w:r>
        <w:rPr>
          <w:sz w:val="24"/>
          <w:szCs w:val="24"/>
          <w:lang w:val="it-IT"/>
        </w:rPr>
        <w:t>Kino Pa</w:t>
      </w:r>
      <w:proofErr w:type="spellStart"/>
      <w:r>
        <w:rPr>
          <w:sz w:val="24"/>
          <w:szCs w:val="24"/>
        </w:rPr>
        <w:t>łacowe</w:t>
      </w:r>
      <w:proofErr w:type="spellEnd"/>
      <w:r>
        <w:rPr>
          <w:sz w:val="24"/>
          <w:szCs w:val="24"/>
        </w:rPr>
        <w:t xml:space="preserve"> zaprasza przez cały rok na seanse: przedpremiery, nowości, ale r</w:t>
      </w:r>
      <w:r>
        <w:rPr>
          <w:sz w:val="24"/>
          <w:szCs w:val="24"/>
          <w:lang w:val="es-ES_tradnl"/>
        </w:rPr>
        <w:t>ó</w:t>
      </w:r>
      <w:proofErr w:type="spellStart"/>
      <w:r>
        <w:rPr>
          <w:sz w:val="24"/>
          <w:szCs w:val="24"/>
        </w:rPr>
        <w:t>wnież</w:t>
      </w:r>
      <w:proofErr w:type="spellEnd"/>
      <w:r>
        <w:rPr>
          <w:sz w:val="24"/>
          <w:szCs w:val="24"/>
        </w:rPr>
        <w:t xml:space="preserve"> klasyczne pozycje, </w:t>
      </w:r>
      <w:proofErr w:type="spellStart"/>
      <w:r>
        <w:rPr>
          <w:sz w:val="24"/>
          <w:szCs w:val="24"/>
        </w:rPr>
        <w:t>kt</w:t>
      </w:r>
      <w:proofErr w:type="spellEnd"/>
      <w:r>
        <w:rPr>
          <w:sz w:val="24"/>
          <w:szCs w:val="24"/>
          <w:lang w:val="es-ES_tradnl"/>
        </w:rPr>
        <w:t>ó</w:t>
      </w:r>
      <w:r w:rsidRPr="00446437">
        <w:rPr>
          <w:sz w:val="24"/>
          <w:szCs w:val="24"/>
        </w:rPr>
        <w:t>re mo</w:t>
      </w:r>
      <w:r>
        <w:rPr>
          <w:sz w:val="24"/>
          <w:szCs w:val="24"/>
        </w:rPr>
        <w:t xml:space="preserve">żna zobaczyć w </w:t>
      </w:r>
      <w:r w:rsidR="00CA2F1F">
        <w:rPr>
          <w:sz w:val="24"/>
          <w:szCs w:val="24"/>
        </w:rPr>
        <w:t xml:space="preserve">najlepszym </w:t>
      </w:r>
      <w:r>
        <w:rPr>
          <w:sz w:val="24"/>
          <w:szCs w:val="24"/>
        </w:rPr>
        <w:t xml:space="preserve">wydaniu. </w:t>
      </w:r>
    </w:p>
    <w:p w14:paraId="2F2C5614" w14:textId="77777777" w:rsidR="00B7754B" w:rsidRDefault="00B7754B">
      <w:pPr>
        <w:rPr>
          <w:sz w:val="24"/>
          <w:szCs w:val="24"/>
        </w:rPr>
      </w:pPr>
    </w:p>
    <w:p w14:paraId="52EF0160" w14:textId="73A401F2" w:rsidR="00B7754B" w:rsidRDefault="00A1279F">
      <w:pPr>
        <w:rPr>
          <w:b/>
          <w:bCs/>
          <w:sz w:val="24"/>
          <w:szCs w:val="24"/>
        </w:rPr>
      </w:pPr>
      <w:r>
        <w:rPr>
          <w:b/>
          <w:bCs/>
          <w:sz w:val="24"/>
          <w:szCs w:val="24"/>
        </w:rPr>
        <w:t>Zamek otwarty i bez barier</w:t>
      </w:r>
    </w:p>
    <w:p w14:paraId="36149DFC" w14:textId="75EB8D1C" w:rsidR="00B7754B" w:rsidRDefault="00A1279F">
      <w:pPr>
        <w:rPr>
          <w:sz w:val="24"/>
          <w:szCs w:val="24"/>
        </w:rPr>
      </w:pPr>
      <w:r>
        <w:rPr>
          <w:sz w:val="24"/>
          <w:szCs w:val="24"/>
        </w:rPr>
        <w:t>Zamek to również programy skupione wokół zagadnień włączania społecznego i różnorodności. W ramach działań realizowane są wydarzenia kierowane do seniorów i seniorek jak Zamek Otwarty. Dzięki temu przedsięwzięciu artyści i artystki oraz animatorzy i animatorki odwiedzają osoby, które z różnych przyczyn nie są w stanie dotrzeć do Zamku.</w:t>
      </w:r>
    </w:p>
    <w:p w14:paraId="4FFDABC8" w14:textId="3ACBB48F" w:rsidR="00B7754B" w:rsidRDefault="00A1279F">
      <w:pPr>
        <w:rPr>
          <w:sz w:val="24"/>
          <w:szCs w:val="24"/>
        </w:rPr>
      </w:pPr>
      <w:r>
        <w:rPr>
          <w:sz w:val="24"/>
          <w:szCs w:val="24"/>
        </w:rPr>
        <w:t xml:space="preserve">W tym roku po raz trzeci odbędzie się </w:t>
      </w:r>
      <w:r>
        <w:rPr>
          <w:szCs w:val="24"/>
        </w:rPr>
        <w:t>„</w:t>
      </w:r>
      <w:r>
        <w:rPr>
          <w:sz w:val="24"/>
          <w:szCs w:val="24"/>
        </w:rPr>
        <w:t>Forum bez barier</w:t>
      </w:r>
      <w:r>
        <w:rPr>
          <w:szCs w:val="24"/>
        </w:rPr>
        <w:t>”</w:t>
      </w:r>
      <w:r>
        <w:rPr>
          <w:sz w:val="24"/>
          <w:szCs w:val="24"/>
        </w:rPr>
        <w:t xml:space="preserve">, czyli międzynarodowe spotkanie dotyczące dostępności kina i jego przyszłości w perspektywie kolejnych dziesięciu lat. Od 24 do 26 lutego 2026 Zamek będzie gościł specjalistów i specjalistki, ale też praktyków i praktyczki, którzy w inicjatywach kulturalnych związanych z kinem i edukacją proponują działania włączające osoby z niepełnosprawnościami </w:t>
      </w:r>
      <w:r>
        <w:rPr>
          <w:rFonts w:cs="Calibri"/>
          <w:sz w:val="24"/>
          <w:szCs w:val="24"/>
        </w:rPr>
        <w:t>–</w:t>
      </w:r>
      <w:r>
        <w:rPr>
          <w:sz w:val="24"/>
          <w:szCs w:val="24"/>
        </w:rPr>
        <w:t xml:space="preserve"> jako odbiorców i odbiorczynie, twórców i twórczynie sztuki filmowej. Jednocześnie po raz kolejny cykl pokazów filmowych i spotkań z ułatwieniami dostępu jak </w:t>
      </w:r>
      <w:proofErr w:type="spellStart"/>
      <w:r>
        <w:rPr>
          <w:sz w:val="24"/>
          <w:szCs w:val="24"/>
        </w:rPr>
        <w:t>audiodeskrypcje</w:t>
      </w:r>
      <w:proofErr w:type="spellEnd"/>
      <w:r>
        <w:rPr>
          <w:sz w:val="24"/>
          <w:szCs w:val="24"/>
        </w:rPr>
        <w:t xml:space="preserve"> czy pętle indukcyjne ruszy w Wielkopolskę w ramach projektu Kino bez barier w drodze. Na pokazy zaproszone są wszystkie osoby, zarówno ze szczególnymi potrzebami, jak i osoby w pełni sprawne. Kultura odbierana wspólnie jest jeszcze lepsza!</w:t>
      </w:r>
    </w:p>
    <w:p w14:paraId="51B3EC53" w14:textId="77777777" w:rsidR="00B7754B" w:rsidRDefault="00B7754B">
      <w:pPr>
        <w:rPr>
          <w:sz w:val="24"/>
          <w:szCs w:val="24"/>
        </w:rPr>
      </w:pPr>
    </w:p>
    <w:p w14:paraId="7E7E0FBB" w14:textId="33DAAE0A" w:rsidR="00B7754B" w:rsidRDefault="00A1279F">
      <w:pPr>
        <w:rPr>
          <w:b/>
          <w:bCs/>
          <w:sz w:val="24"/>
          <w:szCs w:val="24"/>
        </w:rPr>
      </w:pPr>
      <w:r>
        <w:rPr>
          <w:b/>
          <w:bCs/>
          <w:sz w:val="24"/>
          <w:szCs w:val="24"/>
        </w:rPr>
        <w:t xml:space="preserve">Edukacja poprzez zabawę i doświadczanie </w:t>
      </w:r>
      <w:r>
        <w:rPr>
          <w:rFonts w:cs="Calibri"/>
          <w:b/>
          <w:bCs/>
          <w:sz w:val="24"/>
          <w:szCs w:val="24"/>
        </w:rPr>
        <w:t>–</w:t>
      </w:r>
      <w:r>
        <w:rPr>
          <w:b/>
          <w:bCs/>
          <w:sz w:val="24"/>
          <w:szCs w:val="24"/>
        </w:rPr>
        <w:t xml:space="preserve"> dla dużych i małych</w:t>
      </w:r>
    </w:p>
    <w:p w14:paraId="452E6222" w14:textId="77777777" w:rsidR="00B7754B" w:rsidRDefault="00A1279F">
      <w:pPr>
        <w:rPr>
          <w:sz w:val="24"/>
          <w:szCs w:val="24"/>
        </w:rPr>
      </w:pPr>
      <w:r>
        <w:rPr>
          <w:sz w:val="24"/>
          <w:szCs w:val="24"/>
        </w:rPr>
        <w:t>W CK ZAMEK od lat działają również zamkowe pracownie, w których osoby w każdym wieku mogą rozwijać swoje talenty i zainteresowania. W ofercie znajdują się tak różnorodne aktywności, jak ceramika, fotografia, grafika, linoryt, sitodruk, a także aktorstwo, teatr, film i animacja. Nabór prowadzony jest we wrześniu. Świetnie wyposażone pracownie i doświadczeni instruktorzy i instruktorki pozwolą na odkrycie w sobie artystycznej duszy.</w:t>
      </w:r>
    </w:p>
    <w:p w14:paraId="1F778D18" w14:textId="6753722C" w:rsidR="00B7754B" w:rsidRDefault="00A1279F">
      <w:pPr>
        <w:rPr>
          <w:sz w:val="24"/>
          <w:szCs w:val="24"/>
        </w:rPr>
      </w:pPr>
      <w:r>
        <w:rPr>
          <w:sz w:val="24"/>
          <w:szCs w:val="24"/>
        </w:rPr>
        <w:t xml:space="preserve">Centrum Kultury ZAMEK do udziału w kulturze zaprasza oczywiście dzieci. Najmłodsi odbiorcy i odbiorczynie kultury mogą wybierać w specjalnych </w:t>
      </w:r>
      <w:proofErr w:type="spellStart"/>
      <w:r>
        <w:rPr>
          <w:sz w:val="24"/>
          <w:szCs w:val="24"/>
        </w:rPr>
        <w:t>oprowadzaniach</w:t>
      </w:r>
      <w:proofErr w:type="spellEnd"/>
      <w:r>
        <w:rPr>
          <w:sz w:val="24"/>
          <w:szCs w:val="24"/>
        </w:rPr>
        <w:t xml:space="preserve">, pokazach filmowych, koncertach czy wydarzeniach towarzyszących wystawom. Chcemy, by dzieci mogły wybierać to, co lubią najbardziej, ale również odkrywać nowe obszary sztuki. Spotkania adresowane do dzieci odbywają się przez cały rok, a w okresie ferii zimowych i wakacji organizatorzy zapraszają na specjalny cykle spotkań ze sztuką i kulturą pozwalające </w:t>
      </w:r>
      <w:r>
        <w:rPr>
          <w:sz w:val="24"/>
          <w:szCs w:val="24"/>
        </w:rPr>
        <w:lastRenderedPageBreak/>
        <w:t>animować wolne od szkoły dni. Zima w Zamku i Wakacje na Dworze to okazja do kreatywnego i aktywnego spędzania czasu tak, jak dzieci lubią: poprzez dobrą zabawę i wspólnie spędzony czas. Ale edukacja nie kończy się na szkolnych latach!</w:t>
      </w:r>
    </w:p>
    <w:p w14:paraId="060DC30A" w14:textId="77777777" w:rsidR="00B7754B" w:rsidRDefault="00B7754B">
      <w:pPr>
        <w:rPr>
          <w:sz w:val="24"/>
          <w:szCs w:val="24"/>
        </w:rPr>
      </w:pPr>
    </w:p>
    <w:p w14:paraId="590002FD" w14:textId="77777777" w:rsidR="00B7754B" w:rsidRDefault="00A1279F">
      <w:pPr>
        <w:rPr>
          <w:b/>
          <w:bCs/>
          <w:sz w:val="24"/>
          <w:szCs w:val="24"/>
        </w:rPr>
      </w:pPr>
      <w:r>
        <w:rPr>
          <w:b/>
          <w:bCs/>
          <w:sz w:val="24"/>
          <w:szCs w:val="24"/>
        </w:rPr>
        <w:t>Imieniny Ulicy, czyli wyjątkowe świętowanie Dnia Niepodległości</w:t>
      </w:r>
    </w:p>
    <w:p w14:paraId="707F9221" w14:textId="061211B0" w:rsidR="00B7754B" w:rsidRDefault="00A1279F">
      <w:pPr>
        <w:rPr>
          <w:sz w:val="24"/>
          <w:szCs w:val="24"/>
        </w:rPr>
      </w:pPr>
      <w:r>
        <w:rPr>
          <w:sz w:val="24"/>
          <w:szCs w:val="24"/>
        </w:rPr>
        <w:t xml:space="preserve">Celebrowanie ważnych momentów w roku odbywa się w zamkowych murach, ale nie tylko! Szczególną tradycją są obchodzone zawsze 11 listopada Imienin Ulicy Święty Marcin, które od ponad trzydziestu lat gromadzą mieszkańców i mieszkanki miasta oraz osoby z całej Polski i świata. Poznań świętuje w rodzinny i radosny sposób dwie okazje jednocześnie </w:t>
      </w:r>
      <w:r>
        <w:rPr>
          <w:rFonts w:cs="Calibri"/>
          <w:sz w:val="24"/>
          <w:szCs w:val="24"/>
        </w:rPr>
        <w:t>–</w:t>
      </w:r>
      <w:r>
        <w:rPr>
          <w:sz w:val="24"/>
          <w:szCs w:val="24"/>
        </w:rPr>
        <w:t xml:space="preserve"> imieniny jednej z głównych ulic miasta, przy której położony jest Zamek, a także Narodowe Święto Niepodległości. Patronem dnia jest Święty Marcin, zachęcający do czynienia dobra. Nie zabraknie również słodkich rogali </w:t>
      </w:r>
      <w:proofErr w:type="spellStart"/>
      <w:r>
        <w:rPr>
          <w:sz w:val="24"/>
          <w:szCs w:val="24"/>
        </w:rPr>
        <w:t>świętomarcińskich</w:t>
      </w:r>
      <w:proofErr w:type="spellEnd"/>
      <w:r>
        <w:rPr>
          <w:sz w:val="24"/>
          <w:szCs w:val="24"/>
        </w:rPr>
        <w:t>, wypiekanych tylko w Poznaniu.</w:t>
      </w:r>
    </w:p>
    <w:p w14:paraId="6915DD3E" w14:textId="77777777" w:rsidR="00B7754B" w:rsidRDefault="00B7754B"/>
    <w:p w14:paraId="06D58B0A" w14:textId="77777777" w:rsidR="00B7754B" w:rsidRDefault="00A1279F">
      <w:r>
        <w:rPr>
          <w:b/>
          <w:bCs/>
          <w:sz w:val="24"/>
          <w:szCs w:val="24"/>
        </w:rPr>
        <w:t>Odkrywanie Poznania</w:t>
      </w:r>
    </w:p>
    <w:p w14:paraId="4943A73E" w14:textId="6FD2FA2B" w:rsidR="00B7754B" w:rsidRDefault="00A1279F">
      <w:r>
        <w:rPr>
          <w:sz w:val="24"/>
          <w:szCs w:val="24"/>
        </w:rPr>
        <w:t>Siedzibą poznańskiego Centrum Kultury ZAMEK jest unikalny zabytek – najmłodszy zamek Europy wzniesiony dla koronowanego władcy. Powstał na początku XX wieku na polecenie niemieckiego cesarza Wilhelma II. Dlatego poza wydarzeniami kulturalnymi CK ZAMEK zaprasza r</w:t>
      </w:r>
      <w:r>
        <w:rPr>
          <w:sz w:val="24"/>
          <w:szCs w:val="24"/>
          <w:lang w:val="es-ES_tradnl"/>
        </w:rPr>
        <w:t>ó</w:t>
      </w:r>
      <w:proofErr w:type="spellStart"/>
      <w:r>
        <w:rPr>
          <w:sz w:val="24"/>
          <w:szCs w:val="24"/>
        </w:rPr>
        <w:t>wnież</w:t>
      </w:r>
      <w:proofErr w:type="spellEnd"/>
      <w:r>
        <w:rPr>
          <w:sz w:val="24"/>
          <w:szCs w:val="24"/>
        </w:rPr>
        <w:t xml:space="preserve"> do odkrywania swojego dziedzictwa i historii. Przestrzenie Zamku można zwiedzać samodzielnie z </w:t>
      </w:r>
      <w:proofErr w:type="spellStart"/>
      <w:r>
        <w:rPr>
          <w:sz w:val="24"/>
          <w:szCs w:val="24"/>
        </w:rPr>
        <w:t>audioprzewodnikiem</w:t>
      </w:r>
      <w:proofErr w:type="spellEnd"/>
      <w:r>
        <w:rPr>
          <w:sz w:val="24"/>
          <w:szCs w:val="24"/>
        </w:rPr>
        <w:t xml:space="preserve"> w języku polskim lub angielskim, bądź podczas </w:t>
      </w:r>
      <w:proofErr w:type="spellStart"/>
      <w:r>
        <w:rPr>
          <w:sz w:val="24"/>
          <w:szCs w:val="24"/>
        </w:rPr>
        <w:t>oprowadzań</w:t>
      </w:r>
      <w:proofErr w:type="spellEnd"/>
      <w:r>
        <w:rPr>
          <w:sz w:val="24"/>
          <w:szCs w:val="24"/>
        </w:rPr>
        <w:t xml:space="preserve"> adresowanych do rodzin, senior</w:t>
      </w:r>
      <w:r>
        <w:rPr>
          <w:sz w:val="24"/>
          <w:szCs w:val="24"/>
          <w:lang w:val="es-ES_tradnl"/>
        </w:rPr>
        <w:t>ó</w:t>
      </w:r>
      <w:r>
        <w:rPr>
          <w:sz w:val="24"/>
          <w:szCs w:val="24"/>
          <w:lang w:val="pt-PT"/>
        </w:rPr>
        <w:t>w i seniorek, os</w:t>
      </w:r>
      <w:r>
        <w:rPr>
          <w:sz w:val="24"/>
          <w:szCs w:val="24"/>
          <w:lang w:val="es-ES_tradnl"/>
        </w:rPr>
        <w:t>ó</w:t>
      </w:r>
      <w:r>
        <w:rPr>
          <w:sz w:val="24"/>
          <w:szCs w:val="24"/>
        </w:rPr>
        <w:t>b z różnymi potrzebami. Specjalne spotkania, jak zwiedzanie z latarkami, zachęcają do innego spojrzenia na zabytek! Rocznie dawny Zamek Cesarski zwiedza nawet 30 tysięcy os</w:t>
      </w:r>
      <w:r>
        <w:rPr>
          <w:sz w:val="24"/>
          <w:szCs w:val="24"/>
          <w:lang w:val="es-ES_tradnl"/>
        </w:rPr>
        <w:t>ó</w:t>
      </w:r>
      <w:r>
        <w:rPr>
          <w:sz w:val="24"/>
          <w:szCs w:val="24"/>
        </w:rPr>
        <w:t xml:space="preserve">b. </w:t>
      </w:r>
      <w:r w:rsidR="00CA2F1F">
        <w:rPr>
          <w:sz w:val="24"/>
          <w:szCs w:val="24"/>
        </w:rPr>
        <w:t>Warto więc nadrobić zaległości i odwiedzić CK ZAMEK.</w:t>
      </w:r>
    </w:p>
    <w:p w14:paraId="4373E099" w14:textId="77777777" w:rsidR="00B7754B" w:rsidRDefault="00B7754B"/>
    <w:p w14:paraId="4F7C16B6" w14:textId="3EAC046E" w:rsidR="00B7754B" w:rsidRDefault="00A1279F">
      <w:pPr>
        <w:rPr>
          <w:sz w:val="24"/>
          <w:szCs w:val="24"/>
        </w:rPr>
      </w:pPr>
      <w:r>
        <w:rPr>
          <w:sz w:val="24"/>
          <w:szCs w:val="24"/>
        </w:rPr>
        <w:t xml:space="preserve">Informacje o programie Centrum Kultury ZAMEK w Poznaniu można znaleźć na stronie </w:t>
      </w:r>
      <w:hyperlink r:id="rId7">
        <w:r>
          <w:rPr>
            <w:sz w:val="24"/>
            <w:szCs w:val="24"/>
          </w:rPr>
          <w:t>www.ckzamek.pl</w:t>
        </w:r>
      </w:hyperlink>
      <w:r>
        <w:rPr>
          <w:sz w:val="24"/>
          <w:szCs w:val="24"/>
        </w:rPr>
        <w:t>, w mediach społecznościowych oraz między innymi w punktach informacji turystycznej</w:t>
      </w:r>
      <w:r w:rsidR="00CA2F1F">
        <w:rPr>
          <w:sz w:val="24"/>
          <w:szCs w:val="24"/>
        </w:rPr>
        <w:t>,</w:t>
      </w:r>
      <w:ins w:id="0" w:author="Anna" w:date="2026-02-09T17:41:00Z">
        <w:r w:rsidR="0045678A">
          <w:rPr>
            <w:sz w:val="24"/>
            <w:szCs w:val="24"/>
          </w:rPr>
          <w:t xml:space="preserve"> </w:t>
        </w:r>
      </w:ins>
      <w:bookmarkStart w:id="1" w:name="_GoBack"/>
      <w:bookmarkEnd w:id="1"/>
      <w:r>
        <w:rPr>
          <w:sz w:val="24"/>
          <w:szCs w:val="24"/>
        </w:rPr>
        <w:t xml:space="preserve">kulturalnej </w:t>
      </w:r>
      <w:r w:rsidR="00CA2F1F">
        <w:rPr>
          <w:sz w:val="24"/>
          <w:szCs w:val="24"/>
        </w:rPr>
        <w:t xml:space="preserve">i senioralnej </w:t>
      </w:r>
      <w:r>
        <w:rPr>
          <w:sz w:val="24"/>
          <w:szCs w:val="24"/>
        </w:rPr>
        <w:t>w Poznaniu.</w:t>
      </w:r>
    </w:p>
    <w:p w14:paraId="668028BE" w14:textId="77777777" w:rsidR="00B7754B" w:rsidRDefault="00A1279F">
      <w:pPr>
        <w:rPr>
          <w:sz w:val="24"/>
          <w:szCs w:val="24"/>
        </w:rPr>
      </w:pPr>
      <w:r w:rsidRPr="00446437">
        <w:rPr>
          <w:sz w:val="24"/>
          <w:szCs w:val="24"/>
        </w:rPr>
        <w:t>---------------------------------------</w:t>
      </w:r>
    </w:p>
    <w:p w14:paraId="5DA7FF0D" w14:textId="77777777" w:rsidR="00B7754B" w:rsidRDefault="00B7754B"/>
    <w:p w14:paraId="10F0837F" w14:textId="77777777" w:rsidR="00B7754B" w:rsidRDefault="00A1279F">
      <w:pPr>
        <w:rPr>
          <w:b/>
          <w:bCs/>
          <w:sz w:val="24"/>
          <w:szCs w:val="24"/>
        </w:rPr>
      </w:pPr>
      <w:r>
        <w:rPr>
          <w:b/>
          <w:bCs/>
          <w:sz w:val="24"/>
          <w:szCs w:val="24"/>
        </w:rPr>
        <w:t xml:space="preserve">Kontakt dla </w:t>
      </w:r>
      <w:proofErr w:type="spellStart"/>
      <w:r>
        <w:rPr>
          <w:b/>
          <w:bCs/>
          <w:sz w:val="24"/>
          <w:szCs w:val="24"/>
        </w:rPr>
        <w:t>medi</w:t>
      </w:r>
      <w:proofErr w:type="spellEnd"/>
      <w:r>
        <w:rPr>
          <w:b/>
          <w:bCs/>
          <w:sz w:val="24"/>
          <w:szCs w:val="24"/>
          <w:lang w:val="es-ES_tradnl"/>
        </w:rPr>
        <w:t>ó</w:t>
      </w:r>
      <w:r>
        <w:rPr>
          <w:b/>
          <w:bCs/>
          <w:sz w:val="24"/>
          <w:szCs w:val="24"/>
        </w:rPr>
        <w:t>w</w:t>
      </w:r>
    </w:p>
    <w:p w14:paraId="75F15695" w14:textId="77777777" w:rsidR="00B7754B" w:rsidRDefault="00A1279F">
      <w:r>
        <w:rPr>
          <w:sz w:val="24"/>
          <w:szCs w:val="24"/>
        </w:rPr>
        <w:t xml:space="preserve">Biuro Prasowe CK ZAMEK | </w:t>
      </w:r>
      <w:hyperlink r:id="rId8">
        <w:r>
          <w:rPr>
            <w:sz w:val="24"/>
            <w:szCs w:val="24"/>
            <w:lang w:val="de-DE"/>
          </w:rPr>
          <w:t>press@ckzamek.pl</w:t>
        </w:r>
      </w:hyperlink>
      <w:r>
        <w:rPr>
          <w:sz w:val="24"/>
          <w:szCs w:val="24"/>
        </w:rPr>
        <w:t xml:space="preserve"> </w:t>
      </w:r>
      <w:r>
        <w:rPr>
          <w:sz w:val="24"/>
          <w:szCs w:val="24"/>
        </w:rPr>
        <w:br/>
        <w:t xml:space="preserve">Anna Gruszka | tel. 607 609 027 </w:t>
      </w:r>
    </w:p>
    <w:sectPr w:rsidR="00B7754B">
      <w:headerReference w:type="even" r:id="rId9"/>
      <w:headerReference w:type="default" r:id="rId10"/>
      <w:footerReference w:type="even" r:id="rId11"/>
      <w:footerReference w:type="default" r:id="rId12"/>
      <w:headerReference w:type="first" r:id="rId13"/>
      <w:footerReference w:type="first" r:id="rId14"/>
      <w:pgSz w:w="11906" w:h="16838"/>
      <w:pgMar w:top="708" w:right="1417" w:bottom="1417" w:left="1417" w:header="0" w:footer="0"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6F187" w14:textId="77777777" w:rsidR="00174B67" w:rsidRDefault="00174B67">
      <w:pPr>
        <w:spacing w:after="0" w:line="240" w:lineRule="auto"/>
      </w:pPr>
      <w:r>
        <w:separator/>
      </w:r>
    </w:p>
  </w:endnote>
  <w:endnote w:type="continuationSeparator" w:id="0">
    <w:p w14:paraId="339B4BFB" w14:textId="77777777" w:rsidR="00174B67" w:rsidRDefault="00174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C8259" w14:textId="77777777" w:rsidR="00B7754B" w:rsidRDefault="00B7754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1B8BC" w14:textId="77777777" w:rsidR="00B7754B" w:rsidRDefault="00B7754B">
    <w:pPr>
      <w:pStyle w:val="Nagweki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7CB81" w14:textId="77777777" w:rsidR="00B7754B" w:rsidRDefault="00B7754B">
    <w:pPr>
      <w:pStyle w:val="Nagweki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3BF6D" w14:textId="77777777" w:rsidR="00174B67" w:rsidRDefault="00174B67">
      <w:pPr>
        <w:spacing w:after="0" w:line="240" w:lineRule="auto"/>
      </w:pPr>
      <w:r>
        <w:separator/>
      </w:r>
    </w:p>
  </w:footnote>
  <w:footnote w:type="continuationSeparator" w:id="0">
    <w:p w14:paraId="2F1C05EA" w14:textId="77777777" w:rsidR="00174B67" w:rsidRDefault="00174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B3F1A" w14:textId="77777777" w:rsidR="00B7754B" w:rsidRDefault="00B7754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9E183" w14:textId="77777777" w:rsidR="00B7754B" w:rsidRDefault="00B7754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FF59D" w14:textId="77777777" w:rsidR="00B7754B" w:rsidRDefault="00B7754B">
    <w:pPr>
      <w:pStyle w:val="Nagwek"/>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w15:presenceInfo w15:providerId="None" w15:userId="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54B"/>
    <w:rsid w:val="00174B67"/>
    <w:rsid w:val="00446437"/>
    <w:rsid w:val="0045678A"/>
    <w:rsid w:val="00541502"/>
    <w:rsid w:val="008B670A"/>
    <w:rsid w:val="00A1279F"/>
    <w:rsid w:val="00B7754B"/>
    <w:rsid w:val="00CA2F1F"/>
    <w:rsid w:val="00CC18A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40D0"/>
  <w15:docId w15:val="{940A3103-A90D-4E07-8E24-E5A5ECFE9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lang w:val="pl-PL"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color="FFFFFF"/>
    </w:rPr>
  </w:style>
  <w:style w:type="character" w:customStyle="1" w:styleId="cze">
    <w:name w:val="Łącze"/>
    <w:qFormat/>
    <w:rPr>
      <w:outline w:val="0"/>
      <w:color w:val="0563C1"/>
      <w:u w:val="single" w:color="0563C1"/>
    </w:rPr>
  </w:style>
  <w:style w:type="character" w:customStyle="1" w:styleId="Hyperlink0">
    <w:name w:val="Hyperlink.0"/>
    <w:basedOn w:val="cze"/>
    <w:qFormat/>
    <w:rPr>
      <w:outline w:val="0"/>
      <w:color w:val="0563C1"/>
      <w:sz w:val="24"/>
      <w:szCs w:val="24"/>
      <w:u w:val="single" w:color="0563C1"/>
    </w:rPr>
  </w:style>
  <w:style w:type="character" w:styleId="Numerwiersza">
    <w:name w:val="line number"/>
  </w:style>
  <w:style w:type="character" w:customStyle="1" w:styleId="TekstkomentarzaZnak">
    <w:name w:val="Tekst komentarza Znak"/>
    <w:basedOn w:val="Domylnaczcionkaakapitu"/>
    <w:link w:val="Tekstkomentarza"/>
    <w:uiPriority w:val="99"/>
    <w:semiHidden/>
    <w:qFormat/>
    <w:rPr>
      <w:rFonts w:ascii="Calibri" w:hAnsi="Calibri" w:cs="Mangal"/>
      <w:color w:val="000000"/>
      <w:szCs w:val="18"/>
      <w:u w:val="none" w:color="000000"/>
    </w:rPr>
  </w:style>
  <w:style w:type="character" w:styleId="Odwoaniedokomentarza">
    <w:name w:val="annotation reference"/>
    <w:basedOn w:val="Domylnaczcionkaakapitu"/>
    <w:uiPriority w:val="99"/>
    <w:semiHidden/>
    <w:unhideWhenUsed/>
    <w:qFormat/>
    <w:rPr>
      <w:sz w:val="16"/>
      <w:szCs w:val="16"/>
    </w:rPr>
  </w:style>
  <w:style w:type="character" w:customStyle="1" w:styleId="TekstdymkaZnak">
    <w:name w:val="Tekst dymka Znak"/>
    <w:basedOn w:val="Domylnaczcionkaakapitu"/>
    <w:link w:val="Tekstdymka"/>
    <w:uiPriority w:val="99"/>
    <w:semiHidden/>
    <w:qFormat/>
    <w:rsid w:val="003C75A6"/>
    <w:rPr>
      <w:rFonts w:ascii="Segoe UI" w:hAnsi="Segoe UI" w:cs="Mangal"/>
      <w:color w:val="000000"/>
      <w:sz w:val="18"/>
      <w:szCs w:val="16"/>
      <w:u w:val="none" w:color="000000"/>
    </w:rPr>
  </w:style>
  <w:style w:type="character" w:customStyle="1" w:styleId="TematkomentarzaZnak">
    <w:name w:val="Temat komentarza Znak"/>
    <w:basedOn w:val="TekstkomentarzaZnak"/>
    <w:link w:val="Tematkomentarza"/>
    <w:uiPriority w:val="99"/>
    <w:semiHidden/>
    <w:qFormat/>
    <w:rsid w:val="003C75A6"/>
    <w:rPr>
      <w:rFonts w:ascii="Calibri" w:hAnsi="Calibri" w:cs="Mangal"/>
      <w:b/>
      <w:bCs/>
      <w:color w:val="000000"/>
      <w:szCs w:val="18"/>
      <w:u w:val="none" w:color="000000"/>
    </w:rPr>
  </w:style>
  <w:style w:type="paragraph" w:styleId="Nagwek">
    <w:name w:val="header"/>
    <w:next w:val="Tekstpodstawowy"/>
    <w:pPr>
      <w:tabs>
        <w:tab w:val="center" w:pos="4536"/>
        <w:tab w:val="right" w:pos="9072"/>
      </w:tabs>
    </w:pPr>
    <w:rPr>
      <w:rFonts w:ascii="Calibri" w:hAnsi="Calibri" w:cs="Arial Unicode MS"/>
      <w:color w:val="000000"/>
      <w:sz w:val="22"/>
      <w:szCs w:val="22"/>
      <w:u w:color="000000"/>
      <w:lang w:val="it-IT"/>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customStyle="1" w:styleId="Indeksuser">
    <w:name w:val="Indeks (user)"/>
    <w:basedOn w:val="Normalny"/>
    <w:qFormat/>
    <w:pPr>
      <w:suppressLineNumbers/>
    </w:pPr>
  </w:style>
  <w:style w:type="paragraph" w:customStyle="1" w:styleId="Gwkaistopkauser">
    <w:name w:val="Główka i stopka (user)"/>
    <w:basedOn w:val="Normalny"/>
    <w:qFormat/>
  </w:style>
  <w:style w:type="paragraph" w:customStyle="1" w:styleId="Nagwekistopka">
    <w:name w:val="Nagłówek i stopka"/>
    <w:qFormat/>
    <w:pPr>
      <w:tabs>
        <w:tab w:val="right" w:pos="9020"/>
      </w:tabs>
      <w:suppressAutoHyphens w:val="0"/>
    </w:pPr>
    <w:rPr>
      <w:rFonts w:ascii="Helvetica Neue" w:eastAsia="Helvetica Neue" w:hAnsi="Helvetica Neue" w:cs="Helvetica Neue"/>
      <w:color w:val="000000"/>
      <w:sz w:val="24"/>
      <w:szCs w:val="24"/>
      <w:u w:color="FFFFFF"/>
      <w14:textOutline w14:w="0" w14:cap="flat" w14:cmpd="sng" w14:algn="ctr">
        <w14:noFill/>
        <w14:prstDash w14:val="solid"/>
        <w14:bevel/>
      </w14:textOutline>
    </w:rPr>
  </w:style>
  <w:style w:type="paragraph" w:styleId="Stopka">
    <w:name w:val="footer"/>
    <w:basedOn w:val="Gwkaistopkauser"/>
  </w:style>
  <w:style w:type="paragraph" w:customStyle="1" w:styleId="Komentarzuser">
    <w:name w:val="Komentarz (user)"/>
    <w:basedOn w:val="Normalny"/>
    <w:qFormat/>
    <w:pPr>
      <w:spacing w:before="56" w:after="0" w:line="240" w:lineRule="auto"/>
      <w:ind w:left="57" w:right="57"/>
    </w:pPr>
    <w:rPr>
      <w:color w:val="auto"/>
      <w:sz w:val="20"/>
      <w:szCs w:val="20"/>
    </w:rPr>
  </w:style>
  <w:style w:type="paragraph" w:styleId="Tekstkomentarza">
    <w:name w:val="annotation text"/>
    <w:basedOn w:val="Normalny"/>
    <w:link w:val="TekstkomentarzaZnak"/>
    <w:uiPriority w:val="99"/>
    <w:semiHidden/>
    <w:unhideWhenUsed/>
    <w:pPr>
      <w:spacing w:line="240" w:lineRule="auto"/>
    </w:pPr>
    <w:rPr>
      <w:rFonts w:cs="Mangal"/>
      <w:sz w:val="20"/>
      <w:szCs w:val="18"/>
    </w:rPr>
  </w:style>
  <w:style w:type="paragraph" w:styleId="Tekstdymka">
    <w:name w:val="Balloon Text"/>
    <w:basedOn w:val="Normalny"/>
    <w:link w:val="TekstdymkaZnak"/>
    <w:uiPriority w:val="99"/>
    <w:semiHidden/>
    <w:unhideWhenUsed/>
    <w:qFormat/>
    <w:rsid w:val="003C75A6"/>
    <w:pPr>
      <w:spacing w:after="0" w:line="240" w:lineRule="auto"/>
    </w:pPr>
    <w:rPr>
      <w:rFonts w:ascii="Segoe UI" w:hAnsi="Segoe UI" w:cs="Mangal"/>
      <w:sz w:val="18"/>
      <w:szCs w:val="16"/>
    </w:rPr>
  </w:style>
  <w:style w:type="paragraph" w:styleId="Tematkomentarza">
    <w:name w:val="annotation subject"/>
    <w:basedOn w:val="Tekstkomentarza"/>
    <w:next w:val="Tekstkomentarza"/>
    <w:link w:val="TematkomentarzaZnak"/>
    <w:uiPriority w:val="99"/>
    <w:semiHidden/>
    <w:unhideWhenUsed/>
    <w:qFormat/>
    <w:rsid w:val="003C75A6"/>
    <w:rPr>
      <w:b/>
      <w:bCs/>
    </w:rPr>
  </w:style>
  <w:style w:type="paragraph" w:customStyle="1" w:styleId="Komentarz">
    <w:name w:val="Komentarz"/>
    <w:basedOn w:val="Normalny"/>
    <w:qFormat/>
    <w:pPr>
      <w:spacing w:before="56" w:after="0" w:line="240" w:lineRule="auto"/>
      <w:ind w:left="57" w:right="57"/>
    </w:pPr>
    <w:rPr>
      <w:color w:val="auto"/>
      <w:sz w:val="20"/>
      <w:szCs w:val="2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press@ckzamek.p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ckzamek.pl/"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hyperlink" Target="http://www.ckzamek.pl/"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1512</Words>
  <Characters>9075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5</cp:revision>
  <dcterms:created xsi:type="dcterms:W3CDTF">2026-02-06T14:32:00Z</dcterms:created>
  <dcterms:modified xsi:type="dcterms:W3CDTF">2026-02-09T16:41:00Z</dcterms:modified>
  <dc:language>pl-PL</dc:language>
</cp:coreProperties>
</file>